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ind w:firstLine="0" w:firstLineChars="0"/>
      </w:pPr>
      <w:bookmarkStart w:id="0" w:name="_Toc23246"/>
      <w:bookmarkStart w:id="1" w:name="_Toc28337"/>
      <w:bookmarkStart w:id="2" w:name="_Toc468402710"/>
      <w:bookmarkStart w:id="3" w:name="_Toc21362"/>
      <w:bookmarkStart w:id="4" w:name="_Toc21300"/>
    </w:p>
    <w:p>
      <w:pPr>
        <w:pStyle w:val="19"/>
        <w:spacing w:before="120" w:after="120" w:line="360" w:lineRule="auto"/>
        <w:rPr>
          <w:rFonts w:cs="Times New Roman"/>
          <w:kern w:val="44"/>
          <w:sz w:val="72"/>
          <w:szCs w:val="72"/>
        </w:rPr>
      </w:pPr>
      <w:r>
        <w:rPr>
          <w:rFonts w:hint="eastAsia" w:cs="黑体"/>
          <w:kern w:val="44"/>
          <w:sz w:val="72"/>
          <w:szCs w:val="72"/>
        </w:rPr>
        <w:t>《</w:t>
      </w:r>
      <w:ins w:id="0" w:author="NTKO" w:date="2023-04-13T17:14:56Z">
        <w:r>
          <w:rPr>
            <w:rFonts w:hint="eastAsia" w:ascii="宋体" w:hAnsi="宋体" w:eastAsia="宋体" w:cs="宋体"/>
            <w:kern w:val="44"/>
            <w:sz w:val="72"/>
            <w:szCs w:val="72"/>
          </w:rPr>
          <w:t>工程量清单计价说明</w:t>
        </w:r>
      </w:ins>
      <w:del w:id="1" w:author="NTKO" w:date="2023-04-13T17:14:56Z">
        <w:r>
          <w:rPr>
            <w:rFonts w:hint="eastAsia" w:cs="黑体"/>
            <w:kern w:val="44"/>
            <w:sz w:val="72"/>
            <w:szCs w:val="72"/>
          </w:rPr>
          <w:delText>计价说明</w:delText>
        </w:r>
      </w:del>
      <w:del w:id="2" w:author="NTKO" w:date="2023-04-13T17:14:56Z">
        <w:r>
          <w:rPr>
            <w:rFonts w:hint="eastAsia" w:cs="黑体"/>
            <w:kern w:val="44"/>
            <w:sz w:val="72"/>
            <w:szCs w:val="72"/>
            <w:lang w:val="en-US" w:eastAsia="zh-CN"/>
          </w:rPr>
          <w:delText>及原则</w:delText>
        </w:r>
      </w:del>
      <w:r>
        <w:rPr>
          <w:rFonts w:hint="eastAsia" w:cs="黑体"/>
          <w:kern w:val="44"/>
          <w:sz w:val="72"/>
          <w:szCs w:val="72"/>
        </w:rPr>
        <w:t>》</w:t>
      </w:r>
    </w:p>
    <w:p>
      <w:pPr>
        <w:pStyle w:val="19"/>
        <w:spacing w:before="120" w:after="120" w:line="360" w:lineRule="auto"/>
        <w:rPr>
          <w:rFonts w:hint="default" w:eastAsia="黑体" w:cs="Times New Roman"/>
          <w:kern w:val="44"/>
          <w:lang w:val="en-US" w:eastAsia="zh-CN"/>
        </w:rPr>
      </w:pPr>
      <w:r>
        <w:rPr>
          <w:rFonts w:hint="eastAsia" w:cs="黑体"/>
          <w:kern w:val="44"/>
        </w:rPr>
        <w:t>第一部分工程量清单计价</w:t>
      </w:r>
      <w:bookmarkEnd w:id="0"/>
      <w:bookmarkEnd w:id="1"/>
      <w:bookmarkEnd w:id="2"/>
      <w:bookmarkEnd w:id="3"/>
      <w:bookmarkEnd w:id="4"/>
      <w:del w:id="3" w:author="NTKO" w:date="2023-04-13T17:15:10Z">
        <w:r>
          <w:rPr>
            <w:rFonts w:hint="default" w:cs="黑体"/>
            <w:kern w:val="44"/>
            <w:lang w:val="en-US" w:eastAsia="zh-CN"/>
          </w:rPr>
          <w:delText>说明及报价要求</w:delText>
        </w:r>
      </w:del>
      <w:ins w:id="4" w:author="NTKO" w:date="2023-04-13T17:15:11Z">
        <w:r>
          <w:rPr>
            <w:rFonts w:hint="eastAsia" w:cs="黑体"/>
            <w:kern w:val="44"/>
            <w:lang w:val="en-US" w:eastAsia="zh-CN"/>
          </w:rPr>
          <w:t>须知</w:t>
        </w:r>
      </w:ins>
    </w:p>
    <w:p>
      <w:pPr>
        <w:pStyle w:val="18"/>
        <w:spacing w:before="120" w:after="120" w:line="360" w:lineRule="auto"/>
        <w:jc w:val="center"/>
        <w:outlineLvl w:val="0"/>
        <w:rPr>
          <w:rFonts w:cs="Times New Roman"/>
        </w:rPr>
      </w:pPr>
      <w:bookmarkStart w:id="5" w:name="_Toc3244"/>
      <w:bookmarkStart w:id="6" w:name="_Toc1507"/>
      <w:bookmarkStart w:id="7" w:name="_Toc468402711"/>
      <w:bookmarkStart w:id="8" w:name="_Toc20308"/>
      <w:bookmarkStart w:id="9" w:name="_Toc194486378"/>
      <w:bookmarkStart w:id="10" w:name="_Toc18871"/>
      <w:r>
        <w:rPr>
          <w:rFonts w:hint="eastAsia"/>
        </w:rPr>
        <w:t>第一节工程量清单计价</w:t>
      </w:r>
      <w:bookmarkEnd w:id="5"/>
      <w:bookmarkEnd w:id="6"/>
      <w:bookmarkEnd w:id="7"/>
      <w:bookmarkEnd w:id="8"/>
      <w:bookmarkEnd w:id="9"/>
      <w:bookmarkEnd w:id="10"/>
      <w:r>
        <w:rPr>
          <w:rFonts w:hint="eastAsia"/>
        </w:rPr>
        <w:t>规定</w:t>
      </w:r>
    </w:p>
    <w:p>
      <w:pPr>
        <w:pStyle w:val="18"/>
        <w:spacing w:before="120" w:after="120" w:line="360" w:lineRule="auto"/>
        <w:outlineLvl w:val="0"/>
        <w:rPr>
          <w:rFonts w:hint="eastAsia" w:ascii="宋体" w:eastAsia="宋体" w:cs="宋体"/>
        </w:rPr>
      </w:pPr>
      <w:bookmarkStart w:id="11" w:name="_Toc15606"/>
      <w:bookmarkStart w:id="12" w:name="_Toc468402712"/>
      <w:bookmarkStart w:id="13" w:name="_Toc8280"/>
      <w:bookmarkStart w:id="14" w:name="_Toc32251"/>
      <w:bookmarkStart w:id="15" w:name="_Toc2505"/>
      <w:bookmarkStart w:id="16" w:name="_Toc194486379"/>
      <w:r>
        <w:rPr>
          <w:rFonts w:hint="eastAsia" w:ascii="宋体" w:eastAsia="宋体" w:cs="宋体"/>
        </w:rPr>
        <w:t>一、总说明</w:t>
      </w:r>
      <w:bookmarkEnd w:id="11"/>
      <w:bookmarkEnd w:id="12"/>
      <w:bookmarkEnd w:id="13"/>
      <w:bookmarkEnd w:id="14"/>
      <w:bookmarkEnd w:id="15"/>
      <w:bookmarkEnd w:id="16"/>
    </w:p>
    <w:p>
      <w:pPr>
        <w:spacing w:line="360" w:lineRule="auto"/>
        <w:ind w:firstLine="600" w:firstLineChars="250"/>
        <w:rPr>
          <w:rFonts w:hint="eastAsia" w:ascii="宋体" w:hAnsi="宋体" w:cs="宋体"/>
          <w:sz w:val="24"/>
          <w:szCs w:val="24"/>
        </w:rPr>
      </w:pPr>
      <w:r>
        <w:rPr>
          <w:rFonts w:hint="eastAsia" w:ascii="宋体" w:hAnsi="宋体" w:cs="宋体"/>
          <w:sz w:val="24"/>
          <w:szCs w:val="24"/>
        </w:rPr>
        <w:t>报价清单应结合招标文件、招标图纸、招标界面、现场环境及项目实际情况，综合考虑各项风险因素，结合企业自身实力，慎重报价。本工程不允许用总价下浮的报价方式。投标人所提供的电子文件必须能够打开，电子文件的内容必须按招标文件的要求格式填报，不得擅自调整格式及顺序，同时电子文件内容必须与纸质投标文件正本内容一致。</w:t>
      </w:r>
    </w:p>
    <w:p>
      <w:pPr>
        <w:pStyle w:val="17"/>
        <w:ind w:firstLine="496"/>
        <w:rPr>
          <w:rFonts w:hint="eastAsia" w:ascii="宋体" w:hAnsi="宋体" w:cs="宋体"/>
        </w:rPr>
      </w:pPr>
      <w:r>
        <w:rPr>
          <w:rFonts w:hint="eastAsia" w:ascii="宋体" w:hAnsi="宋体" w:cs="宋体"/>
        </w:rPr>
        <w:t>1、本项目执行《建设工程工程量清单计价规范（GB50500-2013）》。</w:t>
      </w:r>
    </w:p>
    <w:p>
      <w:pPr>
        <w:pStyle w:val="17"/>
        <w:spacing w:before="120" w:after="120"/>
        <w:ind w:firstLine="496"/>
        <w:rPr>
          <w:rFonts w:hint="eastAsia" w:ascii="宋体" w:hAnsi="宋体" w:cs="宋体"/>
        </w:rPr>
      </w:pPr>
      <w:r>
        <w:rPr>
          <w:rFonts w:hint="eastAsia" w:ascii="宋体" w:hAnsi="宋体" w:cs="宋体"/>
        </w:rPr>
        <w:t>2、凡在“计价</w:t>
      </w:r>
      <w:r>
        <w:rPr>
          <w:rFonts w:hint="eastAsia" w:ascii="宋体" w:hAnsi="宋体" w:cs="宋体"/>
          <w:lang w:val="en-US" w:eastAsia="zh-CN"/>
        </w:rPr>
        <w:t>说明</w:t>
      </w:r>
      <w:r>
        <w:rPr>
          <w:rFonts w:hint="eastAsia" w:ascii="宋体" w:hAnsi="宋体" w:cs="宋体"/>
        </w:rPr>
        <w:t>”（以下简称本</w:t>
      </w:r>
      <w:r>
        <w:rPr>
          <w:rFonts w:hint="eastAsia" w:ascii="宋体" w:hAnsi="宋体" w:cs="宋体"/>
          <w:lang w:val="en-US" w:eastAsia="zh-CN"/>
        </w:rPr>
        <w:t>说明</w:t>
      </w:r>
      <w:r>
        <w:rPr>
          <w:rFonts w:hint="eastAsia" w:ascii="宋体" w:hAnsi="宋体" w:cs="宋体"/>
        </w:rPr>
        <w:t>）中已明确的须按本</w:t>
      </w:r>
      <w:r>
        <w:rPr>
          <w:rFonts w:hint="eastAsia" w:ascii="宋体" w:hAnsi="宋体" w:cs="宋体"/>
          <w:lang w:val="en-US" w:eastAsia="zh-CN"/>
        </w:rPr>
        <w:t>说明</w:t>
      </w:r>
      <w:r>
        <w:rPr>
          <w:rFonts w:hint="eastAsia" w:ascii="宋体" w:hAnsi="宋体" w:cs="宋体"/>
        </w:rPr>
        <w:t>执行；在本须知中未明确的则按《关于实施</w:t>
      </w:r>
      <w:r>
        <w:rPr>
          <w:rFonts w:ascii="宋体" w:hAnsi="宋体" w:cs="宋体"/>
        </w:rPr>
        <w:t>&lt;</w:t>
      </w:r>
      <w:r>
        <w:rPr>
          <w:rFonts w:hint="eastAsia" w:ascii="宋体" w:hAnsi="宋体" w:cs="宋体"/>
        </w:rPr>
        <w:t>房屋建筑与装饰工程工程量计算规范</w:t>
      </w:r>
      <w:r>
        <w:rPr>
          <w:rFonts w:ascii="宋体" w:hAnsi="宋体" w:cs="宋体"/>
        </w:rPr>
        <w:t>&gt;(GB50854-2013)</w:t>
      </w:r>
      <w:r>
        <w:rPr>
          <w:rFonts w:hint="eastAsia" w:ascii="宋体" w:hAnsi="宋体" w:cs="宋体"/>
        </w:rPr>
        <w:t>等的若干意见》（粤建造发〔</w:t>
      </w:r>
      <w:r>
        <w:rPr>
          <w:rFonts w:ascii="宋体" w:hAnsi="宋体" w:cs="宋体"/>
        </w:rPr>
        <w:t>2013</w:t>
      </w:r>
      <w:r>
        <w:rPr>
          <w:rFonts w:hint="eastAsia" w:ascii="宋体" w:hAnsi="宋体" w:cs="宋体"/>
        </w:rPr>
        <w:t>〕</w:t>
      </w:r>
      <w:r>
        <w:rPr>
          <w:rFonts w:ascii="宋体" w:hAnsi="宋体" w:cs="宋体"/>
        </w:rPr>
        <w:t>4</w:t>
      </w:r>
      <w:r>
        <w:rPr>
          <w:rFonts w:hint="eastAsia" w:ascii="宋体" w:hAnsi="宋体" w:cs="宋体"/>
        </w:rPr>
        <w:t>号）、《广东省建设工程工程量清单计价指引》（粤建造发〔</w:t>
      </w:r>
      <w:r>
        <w:rPr>
          <w:rFonts w:ascii="宋体" w:hAnsi="宋体" w:cs="宋体"/>
        </w:rPr>
        <w:t>2013</w:t>
      </w:r>
      <w:r>
        <w:rPr>
          <w:rFonts w:hint="eastAsia" w:ascii="宋体" w:hAnsi="宋体" w:cs="宋体"/>
        </w:rPr>
        <w:t>〕</w:t>
      </w:r>
      <w:r>
        <w:rPr>
          <w:rFonts w:ascii="宋体" w:hAnsi="宋体" w:cs="宋体"/>
        </w:rPr>
        <w:t>6</w:t>
      </w:r>
      <w:r>
        <w:rPr>
          <w:rFonts w:hint="eastAsia" w:ascii="宋体" w:hAnsi="宋体" w:cs="宋体"/>
        </w:rPr>
        <w:t>号）、《广东省建设工程计价依据编制技术报告(2018)》的规定执行；其次按《房屋建筑与装饰工程工程量计算规范（</w:t>
      </w:r>
      <w:r>
        <w:rPr>
          <w:rFonts w:ascii="宋体" w:hAnsi="宋体" w:cs="宋体"/>
        </w:rPr>
        <w:t>GB50854-2013</w:t>
      </w:r>
      <w:r>
        <w:rPr>
          <w:rFonts w:hint="eastAsia" w:ascii="宋体" w:hAnsi="宋体" w:cs="宋体"/>
        </w:rPr>
        <w:t>）》、《通用安装工程工程量计算规范（</w:t>
      </w:r>
      <w:r>
        <w:rPr>
          <w:rFonts w:ascii="宋体" w:hAnsi="宋体" w:cs="宋体"/>
        </w:rPr>
        <w:t>GB50856-2013</w:t>
      </w:r>
      <w:r>
        <w:rPr>
          <w:rFonts w:hint="eastAsia" w:ascii="宋体" w:hAnsi="宋体" w:cs="宋体"/>
        </w:rPr>
        <w:t>）》、《建设工程工程量清单计价规范（GB50500-2013）》等国标规范执行；以上均未明确的则按《广东省房屋建筑与装饰工程综合定额(2018)》、《广东省通用安装工程综合定额(2018)》、《广东省市政工程综合定额(2018)》、《广东省园林绿化工程综合定额（2018）》等专业定额及《广东省住房和城乡建设厅关于营业税改征增值税后调整广东省建设工程计价依据的通知》（粤建市函【</w:t>
      </w:r>
      <w:r>
        <w:rPr>
          <w:rFonts w:ascii="宋体" w:hAnsi="宋体" w:cs="宋体"/>
        </w:rPr>
        <w:t>2016</w:t>
      </w:r>
      <w:r>
        <w:rPr>
          <w:rFonts w:hint="eastAsia" w:ascii="宋体" w:hAnsi="宋体" w:cs="宋体"/>
        </w:rPr>
        <w:t>】</w:t>
      </w:r>
      <w:r>
        <w:rPr>
          <w:rFonts w:ascii="宋体" w:hAnsi="宋体" w:cs="宋体"/>
        </w:rPr>
        <w:t>1113</w:t>
      </w:r>
      <w:r>
        <w:rPr>
          <w:rFonts w:hint="eastAsia" w:ascii="宋体" w:hAnsi="宋体" w:cs="宋体"/>
        </w:rPr>
        <w:t>号）、</w:t>
      </w:r>
      <w:bookmarkStart w:id="17" w:name="OLE_LINK1"/>
      <w:r>
        <w:rPr>
          <w:rFonts w:hint="eastAsia" w:ascii="宋体" w:hAnsi="宋体" w:cs="宋体"/>
        </w:rPr>
        <w:t>《广东省住房和城乡建设厅关于调整广东省建设工程计价依据增值税税率的通知》（粤建标函[2019]819号）、《住房和城乡建设部办公厅关于重新调整建设工程计价依据增值税税率的通知（建办标函[2019]193号文）》的规定执行。</w:t>
      </w:r>
      <w:bookmarkEnd w:id="17"/>
    </w:p>
    <w:p>
      <w:pPr>
        <w:pStyle w:val="17"/>
        <w:spacing w:before="120" w:after="120"/>
        <w:ind w:firstLine="496"/>
        <w:rPr>
          <w:rFonts w:hint="eastAsia" w:ascii="宋体" w:hAnsi="宋体" w:cs="宋体"/>
        </w:rPr>
      </w:pPr>
      <w:r>
        <w:rPr>
          <w:rFonts w:hint="eastAsia" w:ascii="宋体" w:hAnsi="宋体" w:cs="宋体"/>
        </w:rPr>
        <w:t>3、工程总报价由分部分项工程量清单报价、措施项目清单报价（含安全防护、文明施工措施费）、其他项目清单报价、税金（增值税销项税额）五部分组成。报价应充分考虑工程施工管理和施工组织设计涉及的内容，不允许报价与工程施工管理和施工组织严重脱节或工程量清单各项单价存在严重不合理报价。</w:t>
      </w:r>
    </w:p>
    <w:p>
      <w:pPr>
        <w:pStyle w:val="17"/>
        <w:ind w:firstLine="496"/>
        <w:rPr>
          <w:rFonts w:hint="eastAsia" w:ascii="宋体" w:hAnsi="宋体" w:cs="宋体"/>
        </w:rPr>
      </w:pPr>
      <w:r>
        <w:rPr>
          <w:rFonts w:hint="eastAsia" w:ascii="宋体" w:hAnsi="宋体" w:cs="宋体"/>
        </w:rPr>
        <w:t>4、工程量清单项目中项目特征的描述须与本说明和规定共同使用。工程量清单项目中的综合单价除包括上述内容外，还应结合招标文件、招标文件所附合同条款、图纸等技术文件、有关技术规范及标准、现场施工条件、施工组织设计及施工方案等阅读、理解并进行报价。</w:t>
      </w:r>
    </w:p>
    <w:p>
      <w:pPr>
        <w:pStyle w:val="17"/>
        <w:ind w:firstLine="496"/>
        <w:rPr>
          <w:rFonts w:hint="eastAsia" w:ascii="宋体" w:hAnsi="宋体" w:cs="宋体"/>
        </w:rPr>
      </w:pPr>
      <w:r>
        <w:rPr>
          <w:rFonts w:hint="eastAsia" w:ascii="宋体" w:hAnsi="宋体" w:cs="宋体"/>
        </w:rPr>
        <w:t>5、投标人认为招标文件工程量清单没有开列的项目或认为清单及清单工程量描述有误时，投标人应以书面形式提出，经招标人以答疑纪要或澄清文件方式确认后可增列或修正。</w:t>
      </w:r>
    </w:p>
    <w:p>
      <w:pPr>
        <w:pStyle w:val="17"/>
        <w:ind w:firstLine="496"/>
        <w:rPr>
          <w:rFonts w:hint="eastAsia" w:ascii="宋体" w:hAnsi="宋体" w:cs="宋体"/>
        </w:rPr>
      </w:pPr>
      <w:r>
        <w:rPr>
          <w:rFonts w:hint="eastAsia" w:ascii="宋体" w:hAnsi="宋体" w:cs="宋体"/>
        </w:rPr>
        <w:t>6、工程量报价清单内的每一清单项目均需填报单价和合价,对没有填报或填报为“0”的单价与合价项目,则视为该项费用已含在其他工程量报价清单中的综合单价与综合合价内。</w:t>
      </w:r>
    </w:p>
    <w:p>
      <w:pPr>
        <w:adjustRightInd w:val="0"/>
        <w:snapToGrid w:val="0"/>
        <w:spacing w:line="360" w:lineRule="auto"/>
        <w:ind w:firstLine="496" w:firstLineChars="200"/>
        <w:rPr>
          <w:rFonts w:hint="eastAsia" w:ascii="宋体" w:hAnsi="宋体" w:cs="宋体"/>
          <w:spacing w:val="4"/>
          <w:kern w:val="0"/>
          <w:sz w:val="24"/>
          <w:szCs w:val="24"/>
        </w:rPr>
      </w:pPr>
      <w:r>
        <w:rPr>
          <w:rFonts w:hint="eastAsia" w:ascii="宋体" w:hAnsi="宋体" w:cs="宋体"/>
          <w:spacing w:val="4"/>
          <w:kern w:val="0"/>
          <w:sz w:val="24"/>
          <w:szCs w:val="24"/>
        </w:rPr>
        <w:t>7、招标文件中的《</w:t>
      </w:r>
      <w:r>
        <w:rPr>
          <w:rFonts w:hint="eastAsia" w:ascii="宋体" w:hAnsi="宋体" w:cs="宋体"/>
          <w:sz w:val="24"/>
          <w:szCs w:val="24"/>
        </w:rPr>
        <w:t>新城建示范及智能建筑产业园（一期）工程泛光照明工程</w:t>
      </w:r>
      <w:del w:id="5" w:author="NTKO" w:date="2023-04-13T17:16:07Z">
        <w:r>
          <w:rPr>
            <w:rFonts w:hint="eastAsia" w:ascii="宋体" w:hAnsi="宋体" w:cs="宋体"/>
            <w:sz w:val="24"/>
            <w:szCs w:val="24"/>
          </w:rPr>
          <w:delText>专业</w:delText>
        </w:r>
      </w:del>
      <w:r>
        <w:rPr>
          <w:rFonts w:hint="eastAsia" w:ascii="宋体" w:hAnsi="宋体" w:cs="宋体"/>
          <w:sz w:val="24"/>
          <w:szCs w:val="24"/>
        </w:rPr>
        <w:t>施工</w:t>
      </w:r>
      <w:ins w:id="6" w:author="NTKO" w:date="2023-04-13T17:16:10Z">
        <w:r>
          <w:rPr>
            <w:rFonts w:hint="eastAsia" w:ascii="宋体" w:hAnsi="宋体" w:cs="宋体"/>
            <w:sz w:val="24"/>
            <w:szCs w:val="24"/>
          </w:rPr>
          <w:t>专业</w:t>
        </w:r>
      </w:ins>
      <w:r>
        <w:rPr>
          <w:rFonts w:hint="eastAsia" w:ascii="宋体" w:hAnsi="宋体" w:cs="宋体"/>
          <w:sz w:val="24"/>
          <w:szCs w:val="24"/>
        </w:rPr>
        <w:t>承包</w:t>
      </w:r>
      <w:r>
        <w:rPr>
          <w:rFonts w:hint="eastAsia" w:ascii="宋体" w:hAnsi="宋体" w:cs="宋体"/>
          <w:spacing w:val="4"/>
          <w:kern w:val="0"/>
          <w:sz w:val="24"/>
          <w:szCs w:val="24"/>
          <w:lang w:eastAsia="zh-CN"/>
        </w:rPr>
        <w:t>品牌</w:t>
      </w:r>
      <w:r>
        <w:rPr>
          <w:rFonts w:hint="eastAsia" w:ascii="宋体" w:hAnsi="宋体" w:cs="宋体"/>
          <w:spacing w:val="4"/>
          <w:kern w:val="0"/>
          <w:sz w:val="24"/>
          <w:szCs w:val="24"/>
          <w:lang w:val="en-US" w:eastAsia="zh-CN"/>
        </w:rPr>
        <w:t>推荐</w:t>
      </w:r>
      <w:r>
        <w:rPr>
          <w:rFonts w:hint="eastAsia" w:ascii="宋体" w:hAnsi="宋体" w:cs="宋体"/>
          <w:spacing w:val="4"/>
          <w:kern w:val="0"/>
          <w:sz w:val="24"/>
          <w:szCs w:val="24"/>
          <w:lang w:eastAsia="zh-CN"/>
        </w:rPr>
        <w:t>表</w:t>
      </w:r>
      <w:r>
        <w:rPr>
          <w:rFonts w:hint="eastAsia" w:ascii="宋体" w:hAnsi="宋体" w:cs="宋体"/>
          <w:spacing w:val="4"/>
          <w:kern w:val="0"/>
          <w:sz w:val="24"/>
          <w:szCs w:val="24"/>
        </w:rPr>
        <w:t>》列明的材料设备，投标人在投标时必须严格按招标人推荐的品牌厂家及型号全部填报，并在投标文件中的《承包人提供主要材料和工程设备一览表》中对应列明材料设备的规格、型号、品牌厂家以及报价等。实际实施时，中标人必须严格按照投标所报规格、型号、品牌厂家执行，并提供上述投标所报的全部产品样板及对应资料给监理单位及招标人审批确定；否则，中标人须无条件按招标人的要求调整更换直至满足招标人要求，且品牌档次不得低于招标文件规定的品牌档次，相应材料设备价格按投标报价不予调整。</w:t>
      </w:r>
    </w:p>
    <w:p>
      <w:pPr>
        <w:adjustRightInd w:val="0"/>
        <w:snapToGrid w:val="0"/>
        <w:spacing w:line="360" w:lineRule="auto"/>
        <w:ind w:firstLine="480" w:firstLineChars="200"/>
        <w:rPr>
          <w:rFonts w:hint="eastAsia" w:ascii="宋体" w:hAnsi="宋体" w:cs="宋体"/>
          <w:spacing w:val="4"/>
          <w:kern w:val="0"/>
          <w:sz w:val="24"/>
          <w:szCs w:val="24"/>
        </w:rPr>
      </w:pPr>
      <w:r>
        <w:rPr>
          <w:rFonts w:hint="eastAsia" w:ascii="宋体" w:hAnsi="宋体" w:cs="宋体"/>
          <w:sz w:val="24"/>
          <w:szCs w:val="24"/>
        </w:rPr>
        <w:t>招标文件中的《新城建示范及智能建筑产业园（一期）工程泛光照明工程</w:t>
      </w:r>
      <w:del w:id="7" w:author="NTKO" w:date="2023-04-13T17:16:34Z">
        <w:r>
          <w:rPr>
            <w:rFonts w:hint="eastAsia" w:ascii="宋体" w:hAnsi="宋体" w:cs="宋体"/>
            <w:sz w:val="24"/>
            <w:szCs w:val="24"/>
          </w:rPr>
          <w:delText>专业</w:delText>
        </w:r>
      </w:del>
      <w:r>
        <w:rPr>
          <w:rFonts w:hint="eastAsia" w:ascii="宋体" w:hAnsi="宋体" w:cs="宋体"/>
          <w:sz w:val="24"/>
          <w:szCs w:val="24"/>
        </w:rPr>
        <w:t>施工</w:t>
      </w:r>
      <w:ins w:id="8" w:author="NTKO" w:date="2023-04-13T17:16:36Z">
        <w:r>
          <w:rPr>
            <w:rFonts w:hint="eastAsia" w:ascii="宋体" w:hAnsi="宋体" w:cs="宋体"/>
            <w:sz w:val="24"/>
            <w:szCs w:val="24"/>
          </w:rPr>
          <w:t>专业</w:t>
        </w:r>
      </w:ins>
      <w:r>
        <w:rPr>
          <w:rFonts w:hint="eastAsia" w:ascii="宋体" w:hAnsi="宋体" w:cs="宋体"/>
          <w:sz w:val="24"/>
          <w:szCs w:val="24"/>
        </w:rPr>
        <w:t>承包</w:t>
      </w:r>
      <w:r>
        <w:rPr>
          <w:rFonts w:hint="eastAsia" w:ascii="宋体" w:hAnsi="宋体" w:cs="宋体"/>
          <w:spacing w:val="4"/>
          <w:kern w:val="0"/>
          <w:sz w:val="24"/>
          <w:szCs w:val="24"/>
          <w:lang w:eastAsia="zh-CN"/>
        </w:rPr>
        <w:t>品牌</w:t>
      </w:r>
      <w:r>
        <w:rPr>
          <w:rFonts w:hint="eastAsia" w:ascii="宋体" w:hAnsi="宋体" w:cs="宋体"/>
          <w:spacing w:val="4"/>
          <w:kern w:val="0"/>
          <w:sz w:val="24"/>
          <w:szCs w:val="24"/>
          <w:lang w:val="en-US" w:eastAsia="zh-CN"/>
        </w:rPr>
        <w:t>推荐</w:t>
      </w:r>
      <w:r>
        <w:rPr>
          <w:rFonts w:hint="eastAsia" w:ascii="宋体" w:hAnsi="宋体" w:cs="宋体"/>
          <w:spacing w:val="4"/>
          <w:kern w:val="0"/>
          <w:sz w:val="24"/>
          <w:szCs w:val="24"/>
          <w:lang w:eastAsia="zh-CN"/>
        </w:rPr>
        <w:t>表</w:t>
      </w:r>
      <w:r>
        <w:rPr>
          <w:rFonts w:hint="eastAsia" w:ascii="宋体" w:hAnsi="宋体" w:cs="宋体"/>
          <w:sz w:val="24"/>
          <w:szCs w:val="24"/>
        </w:rPr>
        <w:t>》未列明的材料设备，实际施工时，其选型由投标人（承包人）按照图纸及相关技术参数要求提供不少于三家同等档次品牌产品，报监理单位及招标人（发包人）审批确定，</w:t>
      </w:r>
      <w:r>
        <w:rPr>
          <w:rFonts w:hint="eastAsia" w:ascii="宋体" w:hAnsi="宋体" w:cs="宋体"/>
          <w:spacing w:val="4"/>
          <w:kern w:val="0"/>
          <w:sz w:val="24"/>
          <w:szCs w:val="24"/>
        </w:rPr>
        <w:t>相应材料设备价格按投标报价不予调整。</w:t>
      </w:r>
    </w:p>
    <w:p>
      <w:pPr>
        <w:pStyle w:val="17"/>
        <w:ind w:firstLine="496"/>
        <w:rPr>
          <w:rFonts w:hint="eastAsia" w:ascii="宋体" w:hAnsi="宋体" w:cs="宋体"/>
        </w:rPr>
      </w:pPr>
      <w:r>
        <w:rPr>
          <w:rFonts w:hint="eastAsia" w:ascii="宋体" w:hAnsi="宋体" w:cs="宋体"/>
        </w:rPr>
        <w:t>8、投标人填报工程量清单时对招标人提供的工程量清单数据及内容、表格格式除招标文件另有约定和单（合）价分析表中可插入行以外均不得改动并严格按招标文件工程量清单中的项目顺序填写，如有改动因此所造成的责任及后果由投标人自已承担。</w:t>
      </w:r>
    </w:p>
    <w:p>
      <w:pPr>
        <w:spacing w:line="360" w:lineRule="auto"/>
        <w:ind w:firstLine="600" w:firstLineChars="250"/>
        <w:rPr>
          <w:rFonts w:hint="eastAsia" w:ascii="宋体" w:hAnsi="宋体" w:cs="宋体"/>
          <w:sz w:val="24"/>
          <w:szCs w:val="24"/>
        </w:rPr>
      </w:pPr>
      <w:r>
        <w:rPr>
          <w:rFonts w:hint="eastAsia" w:ascii="宋体" w:hAnsi="宋体" w:cs="宋体"/>
          <w:sz w:val="24"/>
          <w:szCs w:val="24"/>
        </w:rPr>
        <w:t>9、所有报价的币种均为人民币；工程数量、单价、合价均保留两位小数，第三位小数四舍五入，电子文件中不得隐含第三位及以后位小数。</w:t>
      </w:r>
      <w:r>
        <w:rPr>
          <w:rFonts w:hint="eastAsia" w:ascii="宋体" w:hAnsi="宋体" w:cs="宋体"/>
          <w:snapToGrid w:val="0"/>
          <w:kern w:val="0"/>
          <w:sz w:val="24"/>
          <w:szCs w:val="24"/>
        </w:rPr>
        <w:t>凡报价为零或没</w:t>
      </w:r>
      <w:r>
        <w:rPr>
          <w:rFonts w:hint="eastAsia" w:ascii="宋体" w:hAnsi="宋体" w:cs="宋体"/>
          <w:sz w:val="24"/>
          <w:szCs w:val="24"/>
        </w:rPr>
        <w:t>有报价的项目均视为该项费用已综合考虑在其他项目报价中，结算时不再另行计算。</w:t>
      </w:r>
    </w:p>
    <w:p>
      <w:pPr>
        <w:pStyle w:val="17"/>
        <w:ind w:firstLine="496"/>
        <w:rPr>
          <w:rFonts w:hint="eastAsia" w:ascii="宋体" w:hAnsi="宋体" w:cs="宋体"/>
        </w:rPr>
      </w:pPr>
      <w:r>
        <w:rPr>
          <w:rFonts w:hint="eastAsia" w:ascii="宋体" w:hAnsi="宋体" w:cs="宋体"/>
        </w:rPr>
        <w:t>10、对于工程实施过程中某清单项目若实际未发生的，则在结算时应扣除未发生的清单项目的相应费用。</w:t>
      </w:r>
    </w:p>
    <w:p>
      <w:pPr>
        <w:spacing w:line="360" w:lineRule="auto"/>
        <w:ind w:firstLine="480" w:firstLineChars="200"/>
        <w:rPr>
          <w:rFonts w:hint="eastAsia" w:ascii="宋体" w:hAnsi="宋体" w:cs="宋体"/>
          <w:snapToGrid w:val="0"/>
          <w:spacing w:val="4"/>
          <w:kern w:val="0"/>
          <w:sz w:val="24"/>
          <w:szCs w:val="24"/>
        </w:rPr>
      </w:pPr>
      <w:r>
        <w:rPr>
          <w:rFonts w:hint="eastAsia" w:ascii="宋体" w:hAnsi="宋体" w:cs="宋体"/>
          <w:sz w:val="24"/>
          <w:szCs w:val="24"/>
        </w:rPr>
        <w:t>11、合价项目的投入若能满足施工组织和验收要求，则按合同全额支付和结算（招标人统一调配的除外）；若不能满足施工组织和验收要求且经整改</w:t>
      </w:r>
      <w:r>
        <w:rPr>
          <w:rFonts w:ascii="宋体" w:hAnsi="宋体" w:cs="宋体"/>
          <w:sz w:val="24"/>
          <w:szCs w:val="24"/>
        </w:rPr>
        <w:t>10</w:t>
      </w:r>
      <w:r>
        <w:rPr>
          <w:rFonts w:hint="eastAsia" w:ascii="宋体" w:hAnsi="宋体" w:cs="宋体"/>
          <w:sz w:val="24"/>
          <w:szCs w:val="24"/>
        </w:rPr>
        <w:t>天仍不满足要求的，则由招标人有权另行委托队伍施工，所发生的费用不管有无超过合同中该项目的合价，均全部由投标人（承包人）负责并在其进度计量或结算中扣除；经整改后仍不满足要求，此类事件每发生一</w:t>
      </w:r>
      <w:r>
        <w:rPr>
          <w:rFonts w:hint="eastAsia" w:ascii="宋体" w:hAnsi="宋体" w:cs="宋体"/>
          <w:snapToGrid w:val="0"/>
          <w:spacing w:val="4"/>
          <w:kern w:val="0"/>
          <w:sz w:val="24"/>
          <w:szCs w:val="24"/>
        </w:rPr>
        <w:t>次，在其相应措施项目进度计量或结算中扣除人民币伍万元。</w:t>
      </w:r>
    </w:p>
    <w:p>
      <w:pPr>
        <w:pStyle w:val="17"/>
        <w:ind w:firstLine="496"/>
        <w:rPr>
          <w:rFonts w:hint="eastAsia" w:ascii="宋体" w:hAnsi="宋体" w:cs="宋体"/>
        </w:rPr>
      </w:pPr>
      <w:r>
        <w:rPr>
          <w:rFonts w:hint="eastAsia" w:ascii="宋体" w:hAnsi="宋体" w:cs="宋体"/>
        </w:rPr>
        <w:t>12、不合理报价的处理</w:t>
      </w:r>
    </w:p>
    <w:p>
      <w:pPr>
        <w:pStyle w:val="17"/>
        <w:ind w:firstLine="496"/>
        <w:rPr>
          <w:rFonts w:hint="eastAsia" w:ascii="宋体" w:hAnsi="宋体" w:cs="宋体"/>
        </w:rPr>
      </w:pPr>
      <w:r>
        <w:rPr>
          <w:rFonts w:hint="eastAsia" w:ascii="宋体" w:hAnsi="宋体" w:cs="宋体"/>
        </w:rPr>
        <w:t>（1）开标后签订合同前或整个合同执行期间，在保持中标总价不变的情况下，招标人将对经济标投标报价文件进行算术校核和修正。</w:t>
      </w:r>
    </w:p>
    <w:p>
      <w:pPr>
        <w:pStyle w:val="17"/>
        <w:ind w:left="248" w:leftChars="118" w:firstLine="248" w:firstLineChars="100"/>
        <w:rPr>
          <w:rFonts w:hint="eastAsia" w:ascii="宋体" w:hAnsi="宋体" w:cs="宋体"/>
        </w:rPr>
      </w:pPr>
      <w:r>
        <w:rPr>
          <w:rFonts w:hint="eastAsia" w:ascii="宋体" w:hAnsi="宋体" w:cs="宋体"/>
        </w:rPr>
        <w:t>（2）经济标投标报价文件的算术性校核和修正办法如下：</w:t>
      </w:r>
    </w:p>
    <w:p>
      <w:pPr>
        <w:pStyle w:val="17"/>
        <w:ind w:left="248" w:leftChars="118" w:firstLine="248" w:firstLineChars="100"/>
        <w:rPr>
          <w:rFonts w:hint="eastAsia" w:ascii="宋体" w:hAnsi="宋体" w:cs="宋体"/>
        </w:rPr>
      </w:pPr>
      <w:r>
        <w:rPr>
          <w:rFonts w:hint="eastAsia" w:ascii="宋体" w:hAnsi="宋体" w:cs="宋体"/>
        </w:rPr>
        <w:t>①按招标文件开标、评标及定标办法相关约定执行；</w:t>
      </w:r>
    </w:p>
    <w:p>
      <w:pPr>
        <w:pStyle w:val="17"/>
        <w:ind w:firstLine="496"/>
        <w:rPr>
          <w:rFonts w:hint="eastAsia" w:ascii="宋体" w:hAnsi="宋体" w:cs="宋体"/>
        </w:rPr>
      </w:pPr>
      <w:r>
        <w:rPr>
          <w:rFonts w:hint="eastAsia" w:ascii="宋体" w:hAnsi="宋体" w:cs="宋体"/>
        </w:rPr>
        <w:t>②投标文件综合单（合）价分析表中凡出现费率的必须填报，费率的数据由投标人根据企业自身实力自行填报。投标人在相同专业工程的单（合）价分析表中的费率必须填报一致，否则，评标时以其投标时的报价进行评审，进度计量和结算时以最低费率计算。在确定合同外新增项目综合单价时，以最低费率进行计算。如报为0或不填报者则视为0。</w:t>
      </w:r>
    </w:p>
    <w:p>
      <w:pPr>
        <w:pStyle w:val="17"/>
        <w:ind w:firstLine="496"/>
        <w:rPr>
          <w:rFonts w:hint="eastAsia" w:ascii="宋体" w:hAnsi="宋体" w:cs="宋体"/>
        </w:rPr>
      </w:pPr>
      <w:r>
        <w:rPr>
          <w:rFonts w:hint="eastAsia" w:ascii="宋体" w:hAnsi="宋体" w:cs="宋体"/>
        </w:rPr>
        <w:t>③投标文件综合单（合）价分析表中，若填报的材料设备价格与分部分项工程量清单中的主材费价格或《承包人提供主要材料和工程设备一览表》中相应材料设备价格不一致，进度计量和结算时按最低的价格计算，在确定合同外新增项目综合单价时按最低的价格进行组价。</w:t>
      </w:r>
    </w:p>
    <w:p>
      <w:pPr>
        <w:pStyle w:val="17"/>
        <w:ind w:firstLine="496"/>
        <w:rPr>
          <w:rFonts w:hint="eastAsia" w:ascii="宋体" w:hAnsi="宋体" w:cs="宋体"/>
        </w:rPr>
      </w:pPr>
      <w:r>
        <w:rPr>
          <w:rFonts w:hint="eastAsia" w:ascii="宋体" w:hAnsi="宋体" w:cs="宋体"/>
        </w:rPr>
        <w:t>④相同清单项目（指专业类别、清单项目名称、项目特征、工作内容、施工部位（如同为地下工程、地上工程）计量单位都相同的清单项目）只能有一个投标单价，若相同清单项目出现两个或两个以上投标单价，进度计量和结算时均按最低的价格计算，在确定合同外新增项目综合单价时按最低的价格进行组价。</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原则上本项目所有涉及到价格调整的事项均须在按本条原则进行不合理报价处理的前提下进行。</w:t>
      </w:r>
    </w:p>
    <w:p>
      <w:pPr>
        <w:pStyle w:val="17"/>
        <w:ind w:left="744" w:leftChars="236" w:hanging="248" w:hangingChars="100"/>
        <w:rPr>
          <w:rFonts w:hint="eastAsia" w:ascii="宋体" w:hAnsi="宋体" w:cs="宋体"/>
        </w:rPr>
      </w:pPr>
      <w:r>
        <w:rPr>
          <w:rFonts w:hint="eastAsia" w:ascii="宋体" w:hAnsi="宋体" w:cs="宋体"/>
        </w:rPr>
        <w:t>13、工程量变化引起的综合单价调整原则（第15条变更及新增项目情况除外）：</w:t>
      </w:r>
    </w:p>
    <w:p>
      <w:pPr>
        <w:pStyle w:val="17"/>
        <w:ind w:left="992" w:leftChars="236" w:hanging="496" w:hangingChars="200"/>
        <w:rPr>
          <w:rFonts w:hint="eastAsia" w:ascii="宋体" w:hAnsi="宋体" w:cs="宋体"/>
        </w:rPr>
      </w:pPr>
      <w:r>
        <w:rPr>
          <w:rFonts w:hint="eastAsia" w:ascii="宋体" w:hAnsi="宋体" w:cs="宋体"/>
        </w:rPr>
        <w:t>（1）对任一分部分项工程的清单项目，如进度计量和结算工程量与招标工程量相</w:t>
      </w:r>
    </w:p>
    <w:p>
      <w:pPr>
        <w:pStyle w:val="17"/>
        <w:ind w:firstLine="0" w:firstLineChars="0"/>
        <w:rPr>
          <w:rFonts w:hint="eastAsia" w:ascii="宋体" w:hAnsi="宋体" w:cs="宋体"/>
        </w:rPr>
      </w:pPr>
      <w:r>
        <w:rPr>
          <w:rFonts w:hint="eastAsia" w:ascii="宋体" w:hAnsi="宋体" w:cs="宋体"/>
        </w:rPr>
        <w:t>比增减幅度在10%及以内时，其综合单价不做调整，执行原有合同综合单价。</w:t>
      </w:r>
    </w:p>
    <w:p>
      <w:pPr>
        <w:pStyle w:val="17"/>
        <w:ind w:left="744" w:leftChars="236" w:hanging="248" w:hangingChars="100"/>
        <w:rPr>
          <w:rFonts w:hint="eastAsia" w:ascii="宋体" w:hAnsi="宋体" w:cs="宋体"/>
        </w:rPr>
      </w:pPr>
      <w:r>
        <w:rPr>
          <w:rFonts w:hint="eastAsia" w:ascii="宋体" w:hAnsi="宋体" w:cs="宋体"/>
        </w:rPr>
        <w:t>（2）对任一分部分项工程的清单项目，如进度计量和结算工程量与招标工程量相</w:t>
      </w:r>
    </w:p>
    <w:p>
      <w:pPr>
        <w:pStyle w:val="17"/>
        <w:ind w:firstLine="0" w:firstLineChars="0"/>
        <w:rPr>
          <w:rFonts w:hint="eastAsia" w:ascii="宋体" w:hAnsi="宋体" w:cs="宋体"/>
        </w:rPr>
      </w:pPr>
      <w:r>
        <w:rPr>
          <w:rFonts w:hint="eastAsia" w:ascii="宋体" w:hAnsi="宋体" w:cs="宋体"/>
        </w:rPr>
        <w:t>比增加幅度在10%以上时，其增加部分的工程量的综合单价应予调低，按下列公式调整进度计量及结算分部分项工程费：</w:t>
      </w:r>
    </w:p>
    <w:p>
      <w:pPr>
        <w:pStyle w:val="17"/>
        <w:ind w:firstLine="496"/>
        <w:rPr>
          <w:rFonts w:hint="eastAsia" w:ascii="宋体" w:hAnsi="宋体" w:cs="宋体"/>
        </w:rPr>
      </w:pPr>
      <w:r>
        <w:rPr>
          <w:rFonts w:hint="eastAsia" w:ascii="宋体" w:hAnsi="宋体" w:cs="宋体"/>
        </w:rPr>
        <w:t>当Q1＞1.10Q0时，S=1.10Q0×P0+（Q1-1.10Q0）×P1</w:t>
      </w:r>
    </w:p>
    <w:p>
      <w:pPr>
        <w:pStyle w:val="17"/>
        <w:ind w:firstLine="496"/>
        <w:rPr>
          <w:rFonts w:hint="eastAsia" w:ascii="宋体" w:hAnsi="宋体" w:cs="宋体"/>
        </w:rPr>
      </w:pPr>
      <w:r>
        <w:rPr>
          <w:rFonts w:hint="eastAsia" w:ascii="宋体" w:hAnsi="宋体" w:cs="宋体"/>
        </w:rPr>
        <w:t>式中 S——调整后的某一分部分项工程费结算价；</w:t>
      </w:r>
    </w:p>
    <w:p>
      <w:pPr>
        <w:pStyle w:val="17"/>
        <w:ind w:firstLine="496"/>
        <w:rPr>
          <w:rFonts w:hint="eastAsia" w:ascii="宋体" w:hAnsi="宋体" w:cs="宋体"/>
        </w:rPr>
      </w:pPr>
      <w:r>
        <w:rPr>
          <w:rFonts w:hint="eastAsia" w:ascii="宋体" w:hAnsi="宋体" w:cs="宋体"/>
        </w:rPr>
        <w:t>Q1——最终完成的工程量；</w:t>
      </w:r>
    </w:p>
    <w:p>
      <w:pPr>
        <w:pStyle w:val="17"/>
        <w:ind w:firstLine="496"/>
        <w:rPr>
          <w:rFonts w:hint="eastAsia" w:ascii="宋体" w:hAnsi="宋体" w:cs="宋体"/>
        </w:rPr>
      </w:pPr>
      <w:r>
        <w:rPr>
          <w:rFonts w:hint="eastAsia" w:ascii="宋体" w:hAnsi="宋体" w:cs="宋体"/>
        </w:rPr>
        <w:t>Q0——招标工程量清单中列出的工程量；</w:t>
      </w:r>
    </w:p>
    <w:p>
      <w:pPr>
        <w:pStyle w:val="17"/>
        <w:ind w:firstLine="496"/>
        <w:rPr>
          <w:rFonts w:hint="eastAsia" w:ascii="宋体" w:hAnsi="宋体" w:cs="宋体"/>
        </w:rPr>
      </w:pPr>
      <w:r>
        <w:rPr>
          <w:rFonts w:hint="eastAsia" w:ascii="宋体" w:hAnsi="宋体" w:cs="宋体"/>
        </w:rPr>
        <w:t xml:space="preserve">P1——按照最终完成工程量重新调整后的综合单价，如工程量增加，P1=P0*0.9 </w:t>
      </w:r>
    </w:p>
    <w:p>
      <w:pPr>
        <w:pStyle w:val="17"/>
        <w:ind w:firstLine="496"/>
        <w:rPr>
          <w:rFonts w:hint="eastAsia" w:ascii="宋体" w:hAnsi="宋体" w:cs="宋体"/>
        </w:rPr>
      </w:pPr>
      <w:r>
        <w:rPr>
          <w:rFonts w:hint="eastAsia" w:ascii="宋体" w:hAnsi="宋体" w:cs="宋体"/>
        </w:rPr>
        <w:t>P0——投标人（承包人）在工程量清单中填报的综合单价。</w:t>
      </w:r>
    </w:p>
    <w:p>
      <w:pPr>
        <w:pStyle w:val="17"/>
        <w:ind w:firstLine="496"/>
        <w:rPr>
          <w:rFonts w:hint="eastAsia" w:ascii="宋体" w:hAnsi="宋体" w:cs="宋体"/>
        </w:rPr>
      </w:pPr>
      <w:r>
        <w:rPr>
          <w:rFonts w:hint="eastAsia" w:ascii="宋体" w:hAnsi="宋体" w:cs="宋体"/>
        </w:rPr>
        <w:t>（3）对任一分部分项工程的清单项目，如进度计量和结算工程量与招标工程量相比减少幅度在10%以上时，其综合单价不做调整，执行原有合同综合单价。</w:t>
      </w:r>
    </w:p>
    <w:p>
      <w:pPr>
        <w:pStyle w:val="17"/>
        <w:ind w:firstLine="496"/>
        <w:rPr>
          <w:rFonts w:hint="eastAsia" w:ascii="宋体" w:hAnsi="宋体" w:cs="宋体"/>
        </w:rPr>
      </w:pPr>
      <w:bookmarkStart w:id="18" w:name="_Toc194486380"/>
      <w:r>
        <w:rPr>
          <w:rFonts w:hint="eastAsia" w:ascii="宋体" w:hAnsi="宋体" w:cs="宋体"/>
        </w:rPr>
        <w:t>14、投标文件有漏报的（招标清单中开列的项目但投标单位未进行报价的项目），在该项累计进度计量及工程结算时，按施工实际工程数量减漏报项目招标工程数量计算增减工程量，增减工程量乘以【前3名中标候选人】相应投标单价的平均值计列综合单价作为漏项项目进度计量及结算款。</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15、变更及新增项目计价办法：</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在按本说明第一节第一条第12点原则进行不合理报价处理的前提下，按以下办法执行：</w:t>
      </w:r>
    </w:p>
    <w:p>
      <w:pPr>
        <w:pStyle w:val="17"/>
        <w:ind w:firstLine="496"/>
        <w:rPr>
          <w:rFonts w:hint="eastAsia" w:ascii="宋体" w:hAnsi="宋体" w:cs="宋体"/>
        </w:rPr>
      </w:pPr>
      <w:r>
        <w:rPr>
          <w:rFonts w:hint="eastAsia" w:ascii="宋体" w:hAnsi="宋体" w:cs="宋体"/>
        </w:rPr>
        <w:t>（1）投标清单中有相同项目的，执行投标清单中的综合单价。</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（2）投标清单中有类似的，按投标清单中类似项目换算主材进行计算，其他费用不变。主材价格按本说明第一节第一条第16点执行。</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3）投标清单中没有相同或类似的项目，执行《建设工程工程量清单计价规范GB50500-2013》、《广东省建设工程计价依据编制技术报告(2018)》、2018年广东省各专业工程综合定额以及国家、省、市关于营业税改征增值税后调整工程计价依据的相关文件，人工、辅材、机械按施工同期广州市建设工程造价管理站发布的价格，主材价格按本说明第一节第一条第16点执行；且综合单价执行投标人（承包人）整体投标下浮率（1-中标价格/招标控制价）。</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16、主要材料设备变更调整办法：</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在按本说明第一节第一条第12点原则进行不合理报价处理的前提下，按以下办法执行：</w:t>
      </w:r>
    </w:p>
    <w:p>
      <w:pPr>
        <w:pStyle w:val="17"/>
        <w:spacing w:before="120" w:after="120"/>
        <w:ind w:firstLine="496"/>
        <w:rPr>
          <w:rFonts w:hint="eastAsia" w:ascii="宋体" w:hAnsi="宋体" w:cs="宋体"/>
        </w:rPr>
      </w:pPr>
      <w:r>
        <w:rPr>
          <w:rFonts w:hint="eastAsia" w:ascii="宋体" w:hAnsi="宋体" w:cs="宋体"/>
        </w:rPr>
        <w:t>（1）原投标报价中《承包人提供主要材料和工程设备一览表》有相同材料设备的，按《承包人提供主要材料和工程设备一览表》中的价格计算。</w:t>
      </w:r>
    </w:p>
    <w:p>
      <w:pPr>
        <w:adjustRightInd w:val="0"/>
        <w:snapToGrid w:val="0"/>
        <w:spacing w:line="360" w:lineRule="auto"/>
        <w:ind w:firstLine="559" w:firstLineChars="233"/>
        <w:outlineLvl w:val="0"/>
        <w:rPr>
          <w:rFonts w:hint="eastAsia" w:ascii="宋体" w:hAnsi="宋体" w:cs="宋体"/>
          <w:snapToGrid w:val="0"/>
          <w:spacing w:val="4"/>
          <w:kern w:val="0"/>
          <w:sz w:val="24"/>
          <w:szCs w:val="24"/>
        </w:rPr>
      </w:pPr>
      <w:r>
        <w:rPr>
          <w:rFonts w:hint="eastAsia" w:ascii="宋体" w:hAnsi="宋体" w:cs="宋体"/>
          <w:sz w:val="24"/>
          <w:szCs w:val="24"/>
        </w:rPr>
        <w:t>（2）</w:t>
      </w:r>
      <w:r>
        <w:rPr>
          <w:rFonts w:hint="eastAsia" w:ascii="宋体" w:hAnsi="宋体" w:cs="宋体"/>
          <w:snapToGrid w:val="0"/>
          <w:spacing w:val="4"/>
          <w:kern w:val="0"/>
          <w:sz w:val="24"/>
          <w:szCs w:val="24"/>
        </w:rPr>
        <w:t>原投标报价中《承包人提供主要材料和工程设备一览表》有类似材料设备（即指品牌、规格、型号、尺寸及其他相关技术参数发生变化）的，则该材料设备的品牌按《承包人提供主要材料和工程设备一览表》中填报的品牌。如价格在广州市建设工程造价管理站发布的《广州地区建设工程常用材料税前综合价格》（以下简称“《综合价格》”）有适用的，按施工当月《综合价格》并执行投标时的类似材料设备价格投标下浮率进行下浮；材料设备投标下浮率＝（1-类似材料设备投标价/类似材料设备的招标价格），变更材料设备价格＝施工当月综合价格*（1-材料设备投标下浮率）。</w:t>
      </w:r>
    </w:p>
    <w:p>
      <w:pPr>
        <w:adjustRightInd w:val="0"/>
        <w:snapToGrid w:val="0"/>
        <w:spacing w:line="360" w:lineRule="auto"/>
        <w:ind w:firstLine="577" w:firstLineChars="233"/>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如《综合价格》中没有适用材料的情况下，按变更后材料的市场询价并执行类似材料设备项目的投标综合单价下浮率进行下浮。类似材料设备项目的投标综合单价下浮率=（1-类似材料设备项目的投标综合单价/类似材料设备项目的招标控制综合单价），变更材料设备价格＝市场询价价格*（1-投标综合单价下浮率）。</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3）原投标报价中《承包人提供主要材料和工程设备一览表》没有相同或类似材料设备的，由投标人（承包人）报不少于三家同档次（国产中档以上）厂家产品资料及单价给招标人（发包人）审查并确定选用其中一个品牌，价格按施工当月广州市建设工程造价管理站发布的《综合价格》执行。</w:t>
      </w:r>
    </w:p>
    <w:p>
      <w:pPr>
        <w:spacing w:line="360" w:lineRule="auto"/>
        <w:ind w:firstLine="496" w:firstLineChars="2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17、人工、材料、机具调差原则及办法：本工程任何情况下均不予调价或补差。</w:t>
      </w:r>
    </w:p>
    <w:p>
      <w:pPr>
        <w:spacing w:line="360" w:lineRule="auto"/>
        <w:ind w:firstLine="496" w:firstLineChars="2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18、所有专项检测及验收费用：本项目所涉及的全部专项检测及验收均由建设单位统一指定专业公司进行，相关费用已含在本项目投标报价中。</w:t>
      </w:r>
    </w:p>
    <w:p>
      <w:pPr>
        <w:spacing w:line="360" w:lineRule="auto"/>
        <w:ind w:firstLine="496" w:firstLineChars="2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19、本项目现场临设布置所有费用（包括临设场地租赁费用），均含在相应措施费中，现场不再另外增加。</w:t>
      </w:r>
    </w:p>
    <w:p>
      <w:pPr>
        <w:pStyle w:val="17"/>
        <w:ind w:firstLine="496"/>
        <w:rPr>
          <w:rFonts w:hint="eastAsia" w:ascii="宋体" w:hAnsi="宋体" w:cs="宋体"/>
        </w:rPr>
      </w:pPr>
      <w:r>
        <w:rPr>
          <w:rFonts w:hint="eastAsia" w:ascii="宋体" w:hAnsi="宋体" w:cs="宋体"/>
        </w:rPr>
        <w:t>20、报价综合考虑配合专业检测单位检测所产生的费用，包括不限于:提供检测设备行走的道路、提供检测所需的各种材料、提供人工及机械的配合等费用含在投标总价中，结算时不另计取该项费用。</w:t>
      </w:r>
    </w:p>
    <w:p>
      <w:pPr>
        <w:pStyle w:val="17"/>
        <w:ind w:firstLine="496"/>
        <w:rPr>
          <w:rFonts w:hint="eastAsia" w:ascii="宋体" w:hAnsi="宋体" w:cs="宋体"/>
        </w:rPr>
      </w:pPr>
      <w:bookmarkStart w:id="19" w:name="_Toc468402713"/>
      <w:bookmarkStart w:id="20" w:name="_Toc17449"/>
      <w:bookmarkStart w:id="21" w:name="_Toc29142"/>
      <w:bookmarkStart w:id="22" w:name="_Toc26906"/>
      <w:bookmarkStart w:id="23" w:name="_Toc13596"/>
      <w:r>
        <w:rPr>
          <w:rFonts w:hint="eastAsia" w:ascii="宋体" w:hAnsi="宋体" w:cs="宋体"/>
        </w:rPr>
        <w:t>二、分部分项工程量清单计价说明</w:t>
      </w:r>
      <w:bookmarkEnd w:id="18"/>
      <w:bookmarkEnd w:id="19"/>
      <w:bookmarkEnd w:id="20"/>
      <w:bookmarkEnd w:id="21"/>
      <w:bookmarkEnd w:id="22"/>
      <w:bookmarkEnd w:id="23"/>
    </w:p>
    <w:p>
      <w:pPr>
        <w:spacing w:line="360" w:lineRule="auto"/>
        <w:ind w:firstLine="620" w:firstLineChars="250"/>
        <w:rPr>
          <w:rFonts w:hint="eastAsia" w:ascii="宋体" w:hAnsi="宋体" w:cs="宋体"/>
          <w:sz w:val="24"/>
          <w:szCs w:val="24"/>
        </w:rPr>
      </w:pPr>
      <w:r>
        <w:rPr>
          <w:rFonts w:hint="eastAsia" w:ascii="宋体" w:hAnsi="宋体" w:cs="宋体"/>
          <w:snapToGrid w:val="0"/>
          <w:spacing w:val="4"/>
          <w:kern w:val="0"/>
          <w:sz w:val="24"/>
          <w:szCs w:val="24"/>
        </w:rPr>
        <w:t>分部分项工程量清单报价是指根据招标文件、图纸、国家规范、技术文件标准等内容，采取</w:t>
      </w:r>
      <w:r>
        <w:rPr>
          <w:rFonts w:hint="eastAsia" w:ascii="宋体" w:hAnsi="宋体" w:cs="宋体"/>
          <w:snapToGrid w:val="0"/>
          <w:spacing w:val="4"/>
          <w:kern w:val="0"/>
          <w:sz w:val="24"/>
          <w:szCs w:val="24"/>
          <w:lang w:val="en-US" w:eastAsia="zh-CN"/>
        </w:rPr>
        <w:t>固定总价</w:t>
      </w:r>
      <w:r>
        <w:rPr>
          <w:rFonts w:hint="eastAsia" w:ascii="宋体" w:hAnsi="宋体" w:cs="宋体"/>
          <w:snapToGrid w:val="0"/>
          <w:spacing w:val="4"/>
          <w:kern w:val="0"/>
          <w:sz w:val="24"/>
          <w:szCs w:val="24"/>
        </w:rPr>
        <w:t>包干计价的项目。</w:t>
      </w:r>
      <w:r>
        <w:rPr>
          <w:rFonts w:hint="eastAsia" w:ascii="宋体" w:hAnsi="宋体" w:cs="宋体"/>
          <w:snapToGrid w:val="0"/>
          <w:spacing w:val="4"/>
          <w:kern w:val="0"/>
          <w:sz w:val="24"/>
          <w:szCs w:val="24"/>
          <w:lang w:val="en-US" w:eastAsia="zh-CN"/>
        </w:rPr>
        <w:t>本项目的</w:t>
      </w:r>
      <w:r>
        <w:rPr>
          <w:rFonts w:hint="eastAsia" w:ascii="宋体" w:hAnsi="宋体" w:cs="宋体"/>
          <w:snapToGrid w:val="0"/>
          <w:spacing w:val="4"/>
          <w:kern w:val="0"/>
          <w:sz w:val="24"/>
          <w:szCs w:val="24"/>
        </w:rPr>
        <w:t>综合单价是指完成工程量清单中规定计量单位项目全部工作内容所需的所有相关费用，包括人工费、材料费、机具费、管理费、利润、不可预见费、非夜间施工照明增加费等。</w:t>
      </w:r>
      <w:r>
        <w:rPr>
          <w:rFonts w:hint="eastAsia" w:ascii="宋体" w:hAnsi="宋体" w:cs="宋体"/>
          <w:snapToGrid w:val="0"/>
          <w:spacing w:val="4"/>
          <w:kern w:val="0"/>
          <w:sz w:val="24"/>
          <w:szCs w:val="24"/>
          <w:lang w:val="en-US" w:eastAsia="zh-CN"/>
        </w:rPr>
        <w:t>本项目固定总价</w:t>
      </w:r>
      <w:r>
        <w:rPr>
          <w:rFonts w:hint="eastAsia" w:ascii="宋体" w:hAnsi="宋体" w:cs="宋体"/>
          <w:snapToGrid w:val="0"/>
          <w:spacing w:val="4"/>
          <w:kern w:val="0"/>
          <w:sz w:val="24"/>
          <w:szCs w:val="24"/>
        </w:rPr>
        <w:t>包干，除合同、招标文件另有约定和政府针对本项目的文件规定可以调整外，无论施工条件或施工图纸是否发生变化，在合同执行期内</w:t>
      </w:r>
      <w:r>
        <w:rPr>
          <w:rFonts w:hint="eastAsia" w:ascii="宋体" w:hAnsi="宋体" w:cs="宋体"/>
          <w:snapToGrid w:val="0"/>
          <w:spacing w:val="4"/>
          <w:kern w:val="0"/>
          <w:sz w:val="24"/>
          <w:szCs w:val="24"/>
          <w:lang w:val="en-US" w:eastAsia="zh-CN"/>
        </w:rPr>
        <w:t>总</w:t>
      </w:r>
      <w:r>
        <w:rPr>
          <w:rFonts w:hint="eastAsia" w:ascii="宋体" w:hAnsi="宋体" w:cs="宋体"/>
          <w:snapToGrid w:val="0"/>
          <w:spacing w:val="4"/>
          <w:kern w:val="0"/>
          <w:sz w:val="24"/>
          <w:szCs w:val="24"/>
        </w:rPr>
        <w:t>价固定不变。</w:t>
      </w:r>
      <w:r>
        <w:rPr>
          <w:rFonts w:hint="eastAsia" w:ascii="宋体" w:hAnsi="宋体" w:cs="宋体"/>
          <w:sz w:val="24"/>
          <w:szCs w:val="24"/>
        </w:rPr>
        <w:t>投标人所报的材料及设备单价均为到工地结算价，即包含采购费、运杂费及运费损耗、仓储保管费、装卸费、吊装费、场内二次转运费等；材料、设备的质量标准须同时满足行政主管部门相关产品质量合格标准文件及招标人（发包人）看样定板意见，项目实施过程中，投标人（承包人）不得以报价低为由提供不符合上述质量标准的材料、设备。</w:t>
      </w:r>
    </w:p>
    <w:p>
      <w:pPr>
        <w:spacing w:line="360" w:lineRule="auto"/>
        <w:ind w:firstLine="560"/>
        <w:rPr>
          <w:rFonts w:hint="eastAsia" w:ascii="宋体" w:hAnsi="宋体" w:cs="宋体"/>
          <w:sz w:val="24"/>
          <w:szCs w:val="24"/>
        </w:rPr>
      </w:pPr>
      <w:r>
        <w:rPr>
          <w:rFonts w:hint="eastAsia" w:ascii="宋体" w:hAnsi="宋体" w:cs="宋体"/>
          <w:snapToGrid w:val="0"/>
          <w:spacing w:val="4"/>
          <w:kern w:val="0"/>
          <w:sz w:val="24"/>
          <w:szCs w:val="24"/>
        </w:rPr>
        <w:t>招标工程量清单为</w:t>
      </w:r>
      <w:r>
        <w:rPr>
          <w:rFonts w:hint="eastAsia" w:ascii="宋体" w:hAnsi="宋体" w:cs="宋体"/>
          <w:sz w:val="24"/>
          <w:szCs w:val="24"/>
        </w:rPr>
        <w:t>指定清单，以招标图纸、招标文件约定的工作范围为准。投标人必须严格按招标人的指定清单进行报价，不得擅自进行修改。凡招标工程量清单中有漏项或工程量不准确或清单描述不准确的情况的，投标人须在招标文件约定的招标答疑时限内向招标人书面提出，逾期未提出的，</w:t>
      </w:r>
      <w:r>
        <w:rPr>
          <w:rFonts w:hint="eastAsia" w:ascii="宋体" w:hAnsi="宋体" w:cs="宋体"/>
          <w:snapToGrid w:val="0"/>
          <w:spacing w:val="4"/>
          <w:kern w:val="0"/>
          <w:sz w:val="24"/>
          <w:szCs w:val="24"/>
        </w:rPr>
        <w:t>由此造成的一切责任和损失由投标人自担。</w:t>
      </w:r>
    </w:p>
    <w:p>
      <w:pPr>
        <w:pStyle w:val="17"/>
        <w:ind w:firstLine="496"/>
        <w:rPr>
          <w:rFonts w:hint="eastAsia" w:ascii="宋体" w:hAnsi="宋体" w:cs="宋体"/>
        </w:rPr>
      </w:pPr>
      <w:r>
        <w:rPr>
          <w:rFonts w:hint="eastAsia" w:ascii="宋体" w:hAnsi="宋体" w:cs="宋体"/>
        </w:rPr>
        <w:t>各费用定义如下：</w:t>
      </w:r>
    </w:p>
    <w:p>
      <w:pPr>
        <w:pStyle w:val="17"/>
        <w:ind w:firstLine="496"/>
        <w:rPr>
          <w:rFonts w:hint="eastAsia" w:ascii="宋体" w:hAnsi="宋体" w:cs="宋体"/>
        </w:rPr>
      </w:pPr>
      <w:r>
        <w:rPr>
          <w:rFonts w:hint="eastAsia" w:ascii="宋体" w:hAnsi="宋体" w:cs="宋体"/>
        </w:rPr>
        <w:t>1、人工、材料、机具费和管理费的定义按《广东省建设工程计价依据编制技术报告(2018)》、</w:t>
      </w:r>
      <w:r>
        <w:rPr>
          <w:rFonts w:hint="eastAsia" w:ascii="宋体" w:hAnsi="宋体" w:cs="宋体"/>
          <w:snapToGrid w:val="0"/>
        </w:rPr>
        <w:t>2018年广东省各专业工程综合定额</w:t>
      </w:r>
      <w:r>
        <w:rPr>
          <w:rFonts w:hint="eastAsia" w:ascii="宋体" w:hAnsi="宋体" w:cs="宋体"/>
        </w:rPr>
        <w:t>的规定执行。</w:t>
      </w:r>
    </w:p>
    <w:p>
      <w:pPr>
        <w:pStyle w:val="17"/>
        <w:ind w:firstLine="496"/>
        <w:rPr>
          <w:rFonts w:hint="eastAsia" w:ascii="宋体" w:hAnsi="宋体" w:cs="宋体"/>
        </w:rPr>
      </w:pPr>
      <w:r>
        <w:rPr>
          <w:rFonts w:hint="eastAsia" w:ascii="宋体" w:hAnsi="宋体" w:cs="宋体"/>
        </w:rPr>
        <w:t>2、利润：指施工企业完成所承包工程获得的盈利。</w:t>
      </w:r>
    </w:p>
    <w:p>
      <w:pPr>
        <w:pStyle w:val="17"/>
        <w:ind w:firstLine="496"/>
        <w:rPr>
          <w:rFonts w:hint="eastAsia" w:ascii="宋体" w:hAnsi="宋体" w:cs="宋体"/>
        </w:rPr>
      </w:pPr>
      <w:r>
        <w:rPr>
          <w:rFonts w:hint="eastAsia" w:ascii="宋体" w:hAnsi="宋体" w:cs="宋体"/>
        </w:rPr>
        <w:t>3、不可预见费指市场物价的不稳定因素、政府部门颁发的各项调价文件、气候等自然条件的不利影响（不可抗力除外）、技术经济条件发生变化（如资源、劳力、交通条件等）、国家宏观经济调控政策的影响所产生的额外一切费用（本承包合同另有约定或政府专门针对本项目的文件规定除外）。</w:t>
      </w:r>
    </w:p>
    <w:p>
      <w:pPr>
        <w:pStyle w:val="17"/>
        <w:ind w:firstLine="496"/>
        <w:rPr>
          <w:rFonts w:hint="eastAsia" w:ascii="宋体" w:hAnsi="宋体" w:cs="宋体"/>
        </w:rPr>
      </w:pPr>
      <w:r>
        <w:rPr>
          <w:rFonts w:hint="eastAsia" w:ascii="宋体" w:hAnsi="宋体" w:cs="宋体"/>
        </w:rPr>
        <w:t>4、非夜间施工照明增加费：指为保证工程施工正常进行，在洞内、地下室内、库内或暗室内等特殊施工部位（需要照明）进行施工人工降效及照明等费用。</w:t>
      </w:r>
    </w:p>
    <w:p>
      <w:pPr>
        <w:spacing w:line="360" w:lineRule="auto"/>
        <w:ind w:firstLine="600" w:firstLineChars="250"/>
        <w:rPr>
          <w:rFonts w:hint="eastAsia" w:ascii="宋体" w:hAnsi="宋体" w:cs="宋体"/>
          <w:sz w:val="24"/>
          <w:szCs w:val="24"/>
        </w:rPr>
      </w:pPr>
      <w:r>
        <w:rPr>
          <w:rFonts w:ascii="宋体" w:hAnsi="宋体" w:cs="宋体"/>
          <w:sz w:val="24"/>
          <w:szCs w:val="24"/>
        </w:rPr>
        <w:t>5</w:t>
      </w:r>
      <w:r>
        <w:rPr>
          <w:rFonts w:hint="eastAsia" w:ascii="宋体" w:hAnsi="宋体" w:cs="宋体"/>
          <w:sz w:val="24"/>
          <w:szCs w:val="24"/>
        </w:rPr>
        <w:t>、投标人须负责本工程所需的所有设备、材料、工具等的采购、安装、验收以及在此过程中必须的各项检测、检验，报价中须包括相应费用（含因不符合相关主管部门及相关规范要求而导致的退货或重新采购等费用增加）。</w:t>
      </w:r>
    </w:p>
    <w:p>
      <w:pPr>
        <w:spacing w:line="360" w:lineRule="auto"/>
        <w:ind w:firstLine="600" w:firstLineChars="250"/>
        <w:rPr>
          <w:rFonts w:hint="eastAsia" w:ascii="宋体" w:hAnsi="宋体" w:cs="宋体"/>
          <w:sz w:val="24"/>
          <w:szCs w:val="24"/>
        </w:rPr>
      </w:pPr>
      <w:r>
        <w:rPr>
          <w:rFonts w:ascii="宋体" w:hAnsi="宋体" w:cs="宋体"/>
          <w:sz w:val="24"/>
          <w:szCs w:val="24"/>
        </w:rPr>
        <w:t>6</w:t>
      </w:r>
      <w:r>
        <w:rPr>
          <w:rFonts w:hint="eastAsia" w:ascii="宋体" w:hAnsi="宋体" w:cs="宋体"/>
          <w:sz w:val="24"/>
          <w:szCs w:val="24"/>
        </w:rPr>
        <w:t>、投标人须自行负责在未移交甲方之前所有自身产品、材料、半成品、成品的保护，报价中须包括相应费用。</w:t>
      </w:r>
    </w:p>
    <w:p>
      <w:pPr>
        <w:pStyle w:val="17"/>
        <w:ind w:firstLine="496"/>
        <w:rPr>
          <w:rFonts w:hint="eastAsia" w:ascii="宋体" w:hAnsi="宋体" w:cs="宋体"/>
        </w:rPr>
      </w:pPr>
      <w:r>
        <w:rPr>
          <w:rFonts w:ascii="宋体" w:hAnsi="宋体" w:cs="宋体"/>
        </w:rPr>
        <w:t>7</w:t>
      </w:r>
      <w:r>
        <w:rPr>
          <w:rFonts w:hint="eastAsia" w:ascii="宋体" w:hAnsi="宋体" w:cs="宋体"/>
        </w:rPr>
        <w:t>、除现有条件外，投标人须自行落实解决现场施工条件，包括足够的符合规范要求的施工操作面、施工临水临电的驳接以及现场设备材料运输的安全通道及符合规范要求日常维护的安全通道，报价中须包括确保施工需要的相应费用。</w:t>
      </w:r>
    </w:p>
    <w:p>
      <w:pPr>
        <w:pStyle w:val="18"/>
        <w:spacing w:before="120" w:after="120" w:line="360" w:lineRule="auto"/>
        <w:ind w:firstLine="498" w:firstLineChars="200"/>
        <w:outlineLvl w:val="0"/>
        <w:rPr>
          <w:rFonts w:hint="eastAsia" w:ascii="宋体" w:eastAsia="宋体" w:cs="宋体"/>
        </w:rPr>
      </w:pPr>
      <w:bookmarkStart w:id="24" w:name="_Toc468402714"/>
      <w:bookmarkStart w:id="25" w:name="_Toc3030"/>
      <w:bookmarkStart w:id="26" w:name="_Toc22142"/>
      <w:bookmarkStart w:id="27" w:name="_Toc18531"/>
      <w:bookmarkStart w:id="28" w:name="_Toc15945"/>
      <w:bookmarkStart w:id="29" w:name="_Toc194486381"/>
      <w:r>
        <w:rPr>
          <w:rFonts w:hint="eastAsia" w:ascii="宋体" w:eastAsia="宋体" w:cs="宋体"/>
        </w:rPr>
        <w:t>三、措施项目清单计价说明</w:t>
      </w:r>
      <w:bookmarkEnd w:id="24"/>
      <w:bookmarkEnd w:id="25"/>
      <w:bookmarkEnd w:id="26"/>
      <w:bookmarkEnd w:id="27"/>
      <w:bookmarkEnd w:id="28"/>
      <w:bookmarkEnd w:id="29"/>
    </w:p>
    <w:p>
      <w:pPr>
        <w:pStyle w:val="17"/>
        <w:ind w:firstLine="496"/>
        <w:rPr>
          <w:rFonts w:hint="eastAsia" w:ascii="宋体" w:hAnsi="宋体" w:cs="宋体"/>
        </w:rPr>
      </w:pPr>
      <w:r>
        <w:rPr>
          <w:rFonts w:hint="eastAsia" w:ascii="宋体" w:hAnsi="宋体" w:cs="宋体"/>
        </w:rPr>
        <w:t>措施项目清单报价：指根据招标文件、图纸、国家规范、技术文件标准等内容，完成本招标项目施工，发生于该招标项目承包期内非工程实体项目费用。</w:t>
      </w:r>
    </w:p>
    <w:p>
      <w:pPr>
        <w:pStyle w:val="17"/>
        <w:ind w:firstLine="496"/>
        <w:rPr>
          <w:rFonts w:hint="eastAsia" w:ascii="宋体" w:hAnsi="宋体" w:cs="宋体"/>
        </w:rPr>
      </w:pPr>
      <w:r>
        <w:rPr>
          <w:rFonts w:hint="eastAsia" w:ascii="宋体" w:hAnsi="宋体" w:cs="宋体"/>
        </w:rPr>
        <w:t>措施项目的实施要求须满足《建筑施工安全检查标准》(JGJ59-2011)、《施工现场环境与卫生标准》(JGJ146-2004)、广东省建设厅转发建设部关于印发《建筑工程安全防护、文明施工措施费用及使用管理规定》的通知（粤建管字[2005]116号）、关于印发《广东省建设厅建筑工程安全防护、文明施工措施费用管理办法》的通知（粤建管字[2007]39号）、广州市建设委员会关于印发《广州市建筑工程安全生产措施费管理办法》的通知(穗建筑[2003]106号)、关于修订并重新印发《广州市建设工程现场文明施工管理办法》的通知(穗建质[2008]937号）、《广州市建委关于进一步规范建设工程施工现场围蔽的通知》（穗建质[2008]1008号）、《广州市建设工程文明施工管理规定》（广州市人民政府令第62号）、《广州市城乡建设委员会关于印发广州市建设工程施工围蔽管理提升实施技术要求和标准图集的通知》（穗建质[2014]1335号）及招标人制定的相关规定的要求。</w:t>
      </w:r>
    </w:p>
    <w:p>
      <w:pPr>
        <w:spacing w:line="360" w:lineRule="auto"/>
        <w:ind w:firstLine="496" w:firstLineChars="2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招标人提出的措施项目清单是根据一般情况所列，投标人可按招标人提供的指引项目报价。如招标人提供的指引项目中没有体现但投标人认为施工中必须发生或者为完成本工程项目将会发生的其他措施费用，投标人可在指引项目的基础上增加项目列项及报价，投标人没有计算或少计算的费用，视为已综合考虑在相关费用内。投标人在报价时不得删减招标清单中的指引项目，如果投标人认为不会发生或因相关费用已综合考虑在其他项目中而没有报价的指引项目，投标人应填报“0”，实际施工时如有发生该项费用的则不予计算。措施费为综合合价包干项目，工程结算时不予调整。</w:t>
      </w:r>
    </w:p>
    <w:p>
      <w:pPr>
        <w:pStyle w:val="17"/>
        <w:ind w:firstLine="496"/>
        <w:rPr>
          <w:rFonts w:hint="eastAsia" w:ascii="宋体" w:hAnsi="宋体" w:cs="宋体"/>
        </w:rPr>
      </w:pPr>
      <w:r>
        <w:rPr>
          <w:rFonts w:hint="eastAsia" w:ascii="宋体" w:hAnsi="宋体" w:cs="宋体"/>
        </w:rPr>
        <w:t>1、绿色施工安全防护措施费：</w:t>
      </w:r>
    </w:p>
    <w:p>
      <w:pPr>
        <w:pStyle w:val="17"/>
        <w:ind w:firstLine="496"/>
        <w:rPr>
          <w:rFonts w:hint="eastAsia" w:ascii="宋体" w:hAnsi="宋体" w:cs="宋体"/>
        </w:rPr>
      </w:pPr>
      <w:r>
        <w:rPr>
          <w:rFonts w:hint="eastAsia" w:ascii="宋体" w:hAnsi="宋体" w:cs="宋体"/>
        </w:rPr>
        <w:t>是指按照国家现行的建筑施工安全、施工现场环境与卫生标准和有关规定，购置和更新施工安全防护用具及设施、保证和改善安全生产条件及作业环境（包括看楼通道）所需要的费用，绿色施工安全防护措施费作为非竞争性报价，不低于依据省市工程造价管理机构规定费率计算所需费用总额，所有投标人按招标人公布的固定金额填报。绿色施工安全防护措施费专款专用，要求在投标人（承包人）财务管理中单独列出绿色施工安全防护措施费清单备查。在中标后，投标人（承包人）须针对安全防护及文明施工向招标人提交详细的施工组织设计，安全防护及文明施工的实施以招标人批准的施工组织进行，但绿色施工安全防护措施费的总价不变。</w:t>
      </w:r>
    </w:p>
    <w:p>
      <w:pPr>
        <w:pStyle w:val="17"/>
        <w:ind w:firstLine="496"/>
        <w:rPr>
          <w:rFonts w:hint="eastAsia" w:ascii="宋体" w:hAnsi="宋体" w:cs="宋体"/>
        </w:rPr>
      </w:pPr>
      <w:r>
        <w:rPr>
          <w:rFonts w:hint="eastAsia" w:ascii="宋体" w:hAnsi="宋体" w:cs="宋体"/>
        </w:rPr>
        <w:t>（1）环境保护费：指施工现场为达到环保部门要求所需要的各项费用。包括：施工现场的各种粉尘、废气、废水、固定废弃物以及噪声、振动对环境的污染和危害的控制措施费用；噪声、振动的施工机械采取减轻噪声扰民的控制措施费用；除四害、预防传染性疾病的措施费用。该费用属合价包干项目，除合同另有约定外，结算时不作调整。</w:t>
      </w:r>
    </w:p>
    <w:p>
      <w:pPr>
        <w:pStyle w:val="17"/>
        <w:ind w:firstLine="496"/>
        <w:rPr>
          <w:rFonts w:hint="eastAsia" w:ascii="宋体" w:hAnsi="宋体" w:cs="宋体"/>
        </w:rPr>
      </w:pPr>
      <w:r>
        <w:rPr>
          <w:rFonts w:hint="eastAsia" w:ascii="宋体" w:hAnsi="宋体" w:cs="宋体"/>
        </w:rPr>
        <w:t>（2）文明施工费：指达到合同安全、文明施工目标所需的各项费用。包括：现场施工围栏、围挡、围墙的搭设、维修、拆除费或摊销费；经业主审批同意的外围墙美化、场容场貌、安全警示标志、人员岗位标卡、材料堆放、垃圾存置、现场防火、企业标志、五板一图、统一服装等的设置费用。该费用属合价包干项目，除合同另有约定外，结算时不作调整。</w:t>
      </w:r>
    </w:p>
    <w:p>
      <w:pPr>
        <w:pStyle w:val="17"/>
        <w:ind w:firstLine="496"/>
        <w:rPr>
          <w:rFonts w:hint="eastAsia" w:ascii="宋体" w:hAnsi="宋体" w:cs="宋体"/>
        </w:rPr>
      </w:pPr>
      <w:r>
        <w:rPr>
          <w:rFonts w:hint="eastAsia" w:ascii="宋体" w:hAnsi="宋体" w:cs="宋体"/>
        </w:rPr>
        <w:t>（3）临时设施费：指投标人（承包人）为进行建筑工程施工所必须搭设的生活和生产用的临时建筑物、构筑物和其他临时设施费用等，包括：临时宿舍、文化福利及公用事业房屋与构筑物，仓库、办公室（含会议室及相应设备设施，实施前需报方案给监理人及招标人审批）、加工厂以及招标范围内水、电、管线等临时设施和小型临时设施。临时设施费用包括临时设施的搭设、维修、拆除和摊销费，还包括因场地的实际使用情况而发生的二次或多次搬迁搭拆费用及场地租赁费（含办理用地手续费的费用）。工程竣工后，除招标人通知需移交给招标人外，投标人（承包人）在接到招标人书面通知后的一星期内无条件拆除、恢复原状、清理场地并垃圾外运。如项目施工场地狭窄，投标人需根据场地条件考虑施工现场以外的场地租赁费（含办理用地手续费的费用），包括施工现场以外的加工场、仓库等的租赁及成品、半成品运送至施工现场的二次运输费用，投标人报价时应考虑工期、附近的租赁水平、折旧、回收摊销及招标人视需要留用设施的费用。该费用属合价包干项目，除合同另有约定外，结算时不作调整。</w:t>
      </w:r>
    </w:p>
    <w:p>
      <w:pPr>
        <w:pStyle w:val="17"/>
        <w:ind w:firstLine="496"/>
        <w:rPr>
          <w:rFonts w:hint="eastAsia" w:ascii="宋体" w:hAnsi="宋体" w:cs="宋体"/>
        </w:rPr>
      </w:pPr>
      <w:r>
        <w:rPr>
          <w:rFonts w:hint="eastAsia" w:ascii="宋体" w:hAnsi="宋体" w:cs="宋体"/>
        </w:rPr>
        <w:t>（4）安全施工费：指施工现场安全施工所需的各项费用。包括：临边、洞口、交叉、高处作业安全防护费用，保健急救措施费用；安全帽、安全带、安全网及安全设施的检测费用；施工机具防护费用；按省市有关文件规定对建设工程实行平安卡制度所发生的各项费用。该费用属合价包干项目，除合同另有约定外，结算时不作调整。</w:t>
      </w:r>
    </w:p>
    <w:p>
      <w:pPr>
        <w:snapToGrid w:val="0"/>
        <w:spacing w:line="360" w:lineRule="auto"/>
        <w:ind w:firstLine="248" w:firstLineChars="1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（5）绿色施工措施费：本项目施工需严格执行绿色施工标准，投标人（承包人）必须采取经、项目监理确认的有效措施确保绿色施工。该费用属合价包干项目，除合同另有约定外，结算时不作调整。</w:t>
      </w:r>
    </w:p>
    <w:p>
      <w:pPr>
        <w:pStyle w:val="17"/>
        <w:ind w:firstLine="496"/>
        <w:rPr>
          <w:rFonts w:hint="eastAsia" w:ascii="宋体" w:hAnsi="宋体" w:cs="宋体"/>
        </w:rPr>
      </w:pPr>
      <w:r>
        <w:rPr>
          <w:rFonts w:hint="eastAsia" w:ascii="宋体" w:hAnsi="宋体" w:cs="宋体"/>
        </w:rPr>
        <w:t>绿色施工标准：广州市住房和城乡建设局等9部门《关于印发广州市建设工程绿色施工围蔽指导图集（V2.0版）的通知》（穗建质〔2020〕1号）。</w:t>
      </w:r>
    </w:p>
    <w:p>
      <w:pPr>
        <w:snapToGrid w:val="0"/>
        <w:spacing w:line="360" w:lineRule="auto"/>
        <w:ind w:firstLine="496" w:firstLineChars="2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广州市城乡建设委员会、广州市发展和改革委员会《关于进一步完善施工和监理企业诚信综合评价体系的通知》（穗建筑〔2014〕1463号）中的《建设工程施工、监理绿色施工管理现场诚信评价表》。</w:t>
      </w:r>
    </w:p>
    <w:p>
      <w:pPr>
        <w:snapToGrid w:val="0"/>
        <w:spacing w:line="360" w:lineRule="auto"/>
        <w:ind w:firstLine="496" w:firstLineChars="2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（6）《广州市建设工程造价管理站关于建设工程扬尘污染防治措施和用工实名管理费用计价有关事项的通知》穗建造价[2018]64号。</w:t>
      </w:r>
    </w:p>
    <w:p>
      <w:pPr>
        <w:snapToGrid w:val="0"/>
        <w:spacing w:line="360" w:lineRule="auto"/>
        <w:ind w:firstLine="496" w:firstLineChars="2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施工扬尘污染防治的费用：《广东省建设工程施工扬尘污染防治管理办法（试行）》（粤办函〔2017〕708号）和《广东省住房和城乡建设厅关于采取切实措施坚决遏制施工扬尘污染的紧急通知》（粤建电发〔2018〕20号）有关要求，建筑施工企业履行职责，建立相关制度，采取措施进行施工扬尘污染防治的费用。</w:t>
      </w:r>
    </w:p>
    <w:p>
      <w:pPr>
        <w:snapToGrid w:val="0"/>
        <w:spacing w:line="360" w:lineRule="auto"/>
        <w:ind w:firstLine="496" w:firstLineChars="2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施工现场人员建立基本信息档案、实行实名管理：《广东省房屋建筑和市政基础设施工程用工实名管理暂行办法》（粤建规范〔2018〕1号）有关要求，建筑施工企业利用信息技术手段，对施工现场人员建立基本信息档案、实行实名管理的制度产生的相关费用。</w:t>
      </w:r>
    </w:p>
    <w:p>
      <w:pPr>
        <w:pStyle w:val="17"/>
        <w:ind w:firstLine="496"/>
        <w:rPr>
          <w:rFonts w:hint="eastAsia" w:ascii="宋体" w:hAnsi="宋体" w:cs="宋体"/>
        </w:rPr>
      </w:pPr>
      <w:r>
        <w:rPr>
          <w:rFonts w:hint="eastAsia" w:ascii="宋体" w:hAnsi="宋体" w:cs="宋体"/>
        </w:rPr>
        <w:t>2、赶工措施费：指投标人（承包人）在杜绝发生一般事故等级及以上的伤亡事故且工伤事故伤亡人数为零的前提下，在确保质量和一次竣工验收合格的前提下，为达到本项目合同工期要求，而相应增加人工、材料、机械等投入所产生的所有费用。赶工方案须经监理及招标人审核同意，投标人（承包人）必须依据合同工期严密组织，切实加大投入，施工应充分考虑赶工所需相关费用。该费用属合价包干项目，除合同另有约定外，结算时不作调整。</w:t>
      </w:r>
    </w:p>
    <w:p>
      <w:pPr>
        <w:pStyle w:val="17"/>
        <w:ind w:firstLine="496"/>
        <w:rPr>
          <w:rFonts w:hint="eastAsia" w:ascii="宋体" w:hAnsi="宋体" w:cs="宋体"/>
        </w:rPr>
      </w:pPr>
      <w:r>
        <w:rPr>
          <w:rFonts w:hint="eastAsia" w:ascii="宋体" w:hAnsi="宋体" w:cs="宋体"/>
        </w:rPr>
        <w:t>3、大型机械设备进退场及安拆费：指机械整体或分体自停放场地运至施工现场或由一个施工地点运至另一个施工地点，所发生的机械进出场运输及转移费用及机械在施工现场进行安装、拆卸所需的人工费、材料费、机具费、试运转费和安装所需的各种辅助设施的费用，综合考虑吊装的规格、方式等。投标人（承包人）须提前进入现场，做好施工准备工作，设备闲置费用已考虑在此措施费中。该费用属合价包干项目，除合同另有约定外，结算时不作调整。</w:t>
      </w:r>
    </w:p>
    <w:p>
      <w:pPr>
        <w:pStyle w:val="17"/>
        <w:ind w:firstLine="496"/>
        <w:rPr>
          <w:rFonts w:hint="eastAsia" w:ascii="宋体" w:hAnsi="宋体" w:cs="宋体"/>
        </w:rPr>
      </w:pPr>
      <w:r>
        <w:rPr>
          <w:rFonts w:hint="eastAsia" w:ascii="宋体" w:hAnsi="宋体" w:cs="宋体"/>
        </w:rPr>
        <w:t>4、脚手架搭拆及摊销费：指施工（含拆除）需要的各种脚手架搭、拆、运输费用及脚手架的摊销（或租赁）费用（不含安全防护、文明施工措施项目中的脚手架费用）。另外，脚手架的搭设必须考虑到各专业工程施工的交叉协调，由于脚手架的搭设不当而影响其他专业正常施工时，投标人（承包人）进行调整和修改及因防火需要为脚手架淋水费用不予增加。该费用属合价包干项目，除合同另有约定外，结算时不作调整。</w:t>
      </w:r>
    </w:p>
    <w:p>
      <w:pPr>
        <w:pStyle w:val="17"/>
        <w:ind w:firstLine="496"/>
        <w:rPr>
          <w:rFonts w:hint="eastAsia" w:ascii="宋体" w:hAnsi="宋体" w:cs="宋体"/>
        </w:rPr>
      </w:pPr>
      <w:r>
        <w:rPr>
          <w:rFonts w:hint="eastAsia" w:ascii="宋体" w:hAnsi="宋体" w:cs="宋体"/>
        </w:rPr>
        <w:t>5、为配合第三方检测所发生的费用：指投标人（承包人）配合招标人（发包人）委托第三方检测所发生的人工、辅材、送检材料样品、机械、提供检测工作条件等配合费用，以及由投标人（承包人）按技术要求采用合格材料对检测造成的孔洞等进行修补恢复及其它费用。该费用属合价包干项目，除合同另有约定外，结算时不作调整。招标人（发包人）委托第三方检测项目和内容以招标人（发包人）另行发包为准。</w:t>
      </w:r>
    </w:p>
    <w:p>
      <w:pPr>
        <w:pStyle w:val="17"/>
        <w:ind w:firstLine="496"/>
        <w:rPr>
          <w:rFonts w:hint="eastAsia" w:ascii="宋体" w:hAnsi="宋体" w:cs="宋体"/>
        </w:rPr>
      </w:pPr>
      <w:r>
        <w:rPr>
          <w:rFonts w:hint="eastAsia" w:ascii="宋体" w:hAnsi="宋体" w:cs="宋体"/>
        </w:rPr>
        <w:t>招标人（发包人）委托第三方检测费用不含在投标报价内，其检测费用由招标人（发包人）另行支付给第三方检测单位。由招标人（发包人）委托第三方检测的项目，若一次性检测合格，则相应检测费用由招标人（发包人）承担；若无法一次性检测合格，则所发生的全部检测费用及相关费用（含第一次检测费用及由于检测不合格造成复检或扩大抽检所产生的费用）均由投标人（承包人）承担，且检测不合格的工程项目须由投标人（承包人）免费返工直至合格为止。</w:t>
      </w:r>
    </w:p>
    <w:p>
      <w:pPr>
        <w:pStyle w:val="17"/>
        <w:ind w:firstLine="496"/>
        <w:rPr>
          <w:rFonts w:hint="eastAsia" w:ascii="宋体" w:hAnsi="宋体" w:cs="宋体"/>
        </w:rPr>
      </w:pPr>
      <w:r>
        <w:rPr>
          <w:rFonts w:hint="eastAsia" w:ascii="宋体" w:hAnsi="宋体" w:cs="宋体"/>
        </w:rPr>
        <w:t>6、施工排水、降水费用：是指因本工程承包范围内施工而产生的排水、降水、地下水治理及根据现场情况（包括不限于使用及维护临近单位已有的排水设施）发生的一切费用，不包含施工雨水、污水的排除费用（在预算包干费中已考虑）。该费用属合价包干项目，除合同另有约定外，结算时不作调整。</w:t>
      </w:r>
    </w:p>
    <w:p>
      <w:pPr>
        <w:pStyle w:val="17"/>
        <w:ind w:firstLine="496"/>
        <w:rPr>
          <w:rFonts w:hint="eastAsia" w:ascii="宋体" w:hAnsi="宋体" w:cs="宋体"/>
        </w:rPr>
      </w:pPr>
      <w:r>
        <w:rPr>
          <w:rFonts w:hint="eastAsia" w:ascii="宋体" w:hAnsi="宋体" w:cs="宋体"/>
        </w:rPr>
        <w:t>7、施工便道、便桥费用：是指为本工程承包范围内现场施工要求所必须的及施工管理而发生的确保场内道路畅通，满足车辆、机械运输的正常需要，进行便道、便桥搭设的费用（含拆除费用）、维持正常运行的维护维修费用，包括必须修筑的施工便道、便桥及道路两旁满足施工要求的临时排水设施的铺设和维护、以及由于施工需要而发生临时占用道路、河道的租赁、恢复等全部费用。该费用属合价包干项目，除合同另有约定外，结算时不作调整。并按设计图纸并结合永久道路的要求进行施工和维护。</w:t>
      </w:r>
    </w:p>
    <w:p>
      <w:pPr>
        <w:pStyle w:val="17"/>
        <w:ind w:firstLine="496"/>
        <w:rPr>
          <w:rFonts w:hint="eastAsia" w:ascii="宋体" w:hAnsi="宋体" w:cs="宋体"/>
        </w:rPr>
      </w:pPr>
      <w:r>
        <w:rPr>
          <w:rFonts w:hint="eastAsia" w:ascii="宋体" w:hAnsi="宋体" w:cs="宋体"/>
        </w:rPr>
        <w:t>8、垂直运输费：指建（构）筑物施工中为了将施工物料、机具、人工等自地面运送至所需高度或自其它高度运送至地面而发生的费用，该费用综合考虑运输方式、运输途径、运输路线等，包括塔吊及其基础、塔吊与墙体等建（构）筑物间的拉结连接、吊机行走线路、卷扬机、室内外电梯及配合机械费用和其它运输装置等。该费用属合价包干项目，除合同另有约定外，结算时不作调整。</w:t>
      </w:r>
    </w:p>
    <w:p>
      <w:pPr>
        <w:pStyle w:val="17"/>
        <w:ind w:firstLine="496"/>
        <w:rPr>
          <w:rFonts w:hint="eastAsia" w:ascii="宋体" w:hAnsi="宋体" w:cs="宋体"/>
        </w:rPr>
      </w:pPr>
      <w:r>
        <w:rPr>
          <w:rFonts w:hint="eastAsia" w:ascii="宋体" w:hAnsi="宋体" w:cs="宋体"/>
        </w:rPr>
        <w:t>9、夜间施工增加费：指因夜间施工所发生的夜班补助费、夜间施工降效、夜间施工照明设备摊销及照明用电等费用。该费用属合价包干项目，除合同另有约定外，结算时不作调整。</w:t>
      </w:r>
    </w:p>
    <w:p>
      <w:pPr>
        <w:pStyle w:val="17"/>
        <w:ind w:firstLine="496"/>
        <w:rPr>
          <w:rFonts w:hint="eastAsia" w:ascii="宋体" w:hAnsi="宋体" w:cs="宋体"/>
        </w:rPr>
      </w:pPr>
      <w:r>
        <w:rPr>
          <w:rFonts w:hint="eastAsia" w:ascii="宋体" w:hAnsi="宋体" w:cs="宋体"/>
        </w:rPr>
        <w:t>10、用户培训费：包括对招标人人员的培训等全部费用。该费用需经招标人确认后支付，如不发生则不给予支付。</w:t>
      </w:r>
    </w:p>
    <w:p>
      <w:pPr>
        <w:pStyle w:val="17"/>
        <w:ind w:firstLine="496"/>
        <w:rPr>
          <w:rFonts w:hint="eastAsia" w:ascii="宋体" w:hAnsi="宋体" w:cs="宋体"/>
        </w:rPr>
      </w:pPr>
      <w:r>
        <w:rPr>
          <w:rFonts w:hint="eastAsia" w:ascii="宋体" w:hAnsi="宋体" w:cs="宋体"/>
        </w:rPr>
        <w:t>11、超高施工增加费：指工人上下班降低工效、上下楼及自然休息增加的时间、垂直运输影响的时间以及由于人工降效引起的机械降效。该费用属合价包干项目，除合同另有约定外，结算时不作调整。</w:t>
      </w:r>
    </w:p>
    <w:p>
      <w:pPr>
        <w:pStyle w:val="17"/>
        <w:ind w:firstLine="496"/>
        <w:rPr>
          <w:rFonts w:hint="eastAsia" w:ascii="宋体" w:hAnsi="宋体" w:cs="宋体"/>
        </w:rPr>
      </w:pPr>
      <w:r>
        <w:rPr>
          <w:rFonts w:hint="eastAsia" w:ascii="宋体" w:hAnsi="宋体" w:cs="宋体"/>
        </w:rPr>
        <w:t>12、施工围蔽：按广州市住房和城乡建设局等9部门《关于印发广州市建设工程绿色施工围蔽指导图集（V2.0版）的通知》（穗建质〔2020〕1号）。该费用属合价包干项目，除合同另有约定外，结算时不作调整。</w:t>
      </w:r>
    </w:p>
    <w:p>
      <w:pPr>
        <w:pStyle w:val="17"/>
        <w:ind w:firstLine="496"/>
        <w:rPr>
          <w:rFonts w:hint="eastAsia" w:ascii="宋体" w:hAnsi="宋体" w:cs="宋体"/>
        </w:rPr>
      </w:pPr>
      <w:r>
        <w:rPr>
          <w:rFonts w:hint="eastAsia" w:ascii="宋体" w:hAnsi="宋体" w:cs="宋体"/>
        </w:rPr>
        <w:t>13、成品保护：范围为本标段内已完成饰面及本标段施工区域中机电末端的已完成工程；时间为饰面及机电末端完成安装时开始至业主要求拆除该保护时结束。如过程中有保护材料出现损坏，需及时修补/更换或赔偿。该费用属合价包干项目，除合同另有约定外，结算时不作调整。</w:t>
      </w:r>
    </w:p>
    <w:p>
      <w:pPr>
        <w:pStyle w:val="17"/>
        <w:ind w:firstLine="496"/>
        <w:rPr>
          <w:rFonts w:hint="eastAsia" w:ascii="宋体" w:hAnsi="宋体" w:cs="宋体"/>
        </w:rPr>
      </w:pPr>
      <w:r>
        <w:rPr>
          <w:rFonts w:hint="eastAsia" w:ascii="宋体" w:hAnsi="宋体" w:cs="宋体"/>
        </w:rPr>
        <w:t>14、其他措施费用：以上措施项目没有体现的，施工中又必须发生或者投标人认为为完成本工程项目将会发生的其他措施费用。工程内容及其报价由投标人自列，并附单价分析。该费用属合价包干项目，除合同另有约定外，结算时不作调整。</w:t>
      </w:r>
    </w:p>
    <w:p>
      <w:pPr>
        <w:pStyle w:val="18"/>
        <w:spacing w:before="120" w:after="120" w:line="360" w:lineRule="auto"/>
        <w:ind w:firstLine="498" w:firstLineChars="200"/>
        <w:outlineLvl w:val="0"/>
        <w:rPr>
          <w:rFonts w:hint="eastAsia" w:ascii="宋体" w:hAnsi="宋体" w:eastAsia="宋体" w:cs="宋体"/>
        </w:rPr>
      </w:pPr>
      <w:bookmarkStart w:id="30" w:name="_Toc26927"/>
      <w:bookmarkStart w:id="31" w:name="_Toc3248"/>
      <w:bookmarkStart w:id="32" w:name="_Toc2856"/>
      <w:bookmarkStart w:id="33" w:name="_Toc468402715"/>
      <w:bookmarkStart w:id="34" w:name="_Toc194486382"/>
      <w:bookmarkStart w:id="35" w:name="_Toc4824"/>
      <w:r>
        <w:rPr>
          <w:rFonts w:hint="eastAsia" w:ascii="宋体" w:hAnsi="宋体" w:eastAsia="宋体" w:cs="宋体"/>
        </w:rPr>
        <w:t>四、其他项目清单计价说明</w:t>
      </w:r>
      <w:bookmarkEnd w:id="30"/>
      <w:bookmarkEnd w:id="31"/>
      <w:bookmarkEnd w:id="32"/>
      <w:bookmarkEnd w:id="33"/>
      <w:bookmarkEnd w:id="34"/>
      <w:bookmarkEnd w:id="35"/>
    </w:p>
    <w:p>
      <w:pPr>
        <w:pStyle w:val="17"/>
        <w:ind w:firstLine="496"/>
        <w:rPr>
          <w:rFonts w:hint="eastAsia" w:ascii="宋体" w:hAnsi="宋体" w:cs="宋体"/>
        </w:rPr>
      </w:pPr>
      <w:r>
        <w:rPr>
          <w:rFonts w:hint="eastAsia" w:ascii="宋体" w:hAnsi="宋体" w:cs="宋体"/>
        </w:rPr>
        <w:t>其他项目清单报价除合同约定和政府针对本项目的文件规定可以调整的以外，合同执行期内固定不变。</w:t>
      </w:r>
    </w:p>
    <w:p>
      <w:pPr>
        <w:numPr>
          <w:ilvl w:val="0"/>
          <w:numId w:val="1"/>
        </w:numPr>
        <w:spacing w:line="360" w:lineRule="auto"/>
        <w:ind w:firstLine="496" w:firstLineChars="20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预算包干费：包括以下内容：施工雨水、污水的排除；因地形、施工组织影响等因素造成的二次运输（包括场内外料具的多次搬迁）；工程用水加压措施；场地清理及垃圾外运；施工材料堆放场地的整理；补洞工料费；工程半成品、成品保护费；施工中的临时停水停电；日间施工照明增加费；挖土方的塌方。场地清理及垃圾外运项若投标人未按规定及时进行清运则由招标人另行委托队伍进行清运，实际清运费用由投标人承担。若专业工程投标人产生的垃圾与总承包管理单位产生的垃圾责任划分不清且不按规定及时进行清运则由招标人另行委托队伍进行清运，实际清运费用按专业工程承包单位与总承包单位各自合同造价占总合同造价的比例分摊。补洞工料费（含各时期各类设计变更引起的补洞工料）指孔洞的修补、塞洞补洞、塞缝和恢复费用等，补洞工作（含机电安装后的补洞）指孔洞的修补、塞洞补洞、塞缝和恢复等。预算包干费属合价包干项目，除合同另有约定外，结算时不作调整。</w:t>
      </w:r>
      <w:bookmarkStart w:id="36" w:name="_Toc23155"/>
      <w:bookmarkStart w:id="37" w:name="_Toc194486383"/>
      <w:bookmarkStart w:id="38" w:name="_Toc188122890"/>
      <w:bookmarkStart w:id="39" w:name="_Toc188110564"/>
    </w:p>
    <w:p>
      <w:pPr>
        <w:pStyle w:val="18"/>
        <w:numPr>
          <w:ilvl w:val="0"/>
          <w:numId w:val="2"/>
        </w:numPr>
        <w:spacing w:before="120" w:after="120" w:line="360" w:lineRule="auto"/>
        <w:ind w:firstLine="496" w:firstLineChars="200"/>
        <w:outlineLvl w:val="0"/>
        <w:rPr>
          <w:rFonts w:hint="eastAsia" w:ascii="宋体" w:eastAsia="宋体" w:cs="宋体"/>
          <w:snapToGrid w:val="0"/>
          <w:spacing w:val="4"/>
          <w:kern w:val="0"/>
          <w:sz w:val="24"/>
          <w:szCs w:val="24"/>
        </w:rPr>
      </w:pPr>
      <w:r>
        <w:rPr>
          <w:rFonts w:hint="eastAsia" w:ascii="宋体" w:hAnsi="宋体" w:eastAsia="宋体" w:cs="宋体"/>
          <w:b w:val="0"/>
          <w:color w:val="000000"/>
          <w:highlight w:val="none"/>
        </w:rPr>
        <w:t>工程优质费：须配合施工总承包单位取得</w:t>
      </w:r>
      <w:del w:id="9" w:author="NTKO" w:date="2023-04-13T17:23:00Z">
        <w:r>
          <w:rPr>
            <w:rFonts w:hint="eastAsia" w:ascii="宋体" w:hAnsi="宋体" w:eastAsia="宋体" w:cs="宋体"/>
            <w:b w:val="0"/>
            <w:color w:val="000000"/>
            <w:highlight w:val="none"/>
          </w:rPr>
          <w:delText>广东省建设工程优质奖或</w:delText>
        </w:r>
      </w:del>
      <w:r>
        <w:rPr>
          <w:rFonts w:hint="eastAsia" w:ascii="宋体" w:hAnsi="宋体" w:eastAsia="宋体" w:cs="宋体"/>
          <w:b w:val="0"/>
          <w:color w:val="000000"/>
          <w:highlight w:val="none"/>
        </w:rPr>
        <w:t>国家级工程质量奖项（仅指国家优质工程</w:t>
      </w:r>
      <w:ins w:id="10" w:author="NTKO" w:date="2023-04-13T17:23:24Z">
        <w:r>
          <w:rPr>
            <w:rFonts w:hint="eastAsia" w:ascii="宋体" w:eastAsia="宋体" w:cs="宋体"/>
            <w:b w:val="0"/>
            <w:color w:val="000000"/>
            <w:kern w:val="0"/>
            <w:szCs w:val="24"/>
            <w:highlight w:val="none"/>
            <w:rPrChange w:id="11" w:author="NTKO" w:date="2023-04-13T17:23:33Z">
              <w:rPr>
                <w:rFonts w:hint="eastAsia" w:cs="仿宋"/>
                <w:kern w:val="1"/>
                <w:szCs w:val="28"/>
              </w:rPr>
            </w:rPrChange>
          </w:rPr>
          <w:t>金质奖</w:t>
        </w:r>
      </w:ins>
      <w:del w:id="13" w:author="NTKO" w:date="2023-04-13T17:23:24Z">
        <w:r>
          <w:rPr>
            <w:rFonts w:hint="eastAsia" w:ascii="宋体" w:hAnsi="宋体" w:eastAsia="宋体" w:cs="宋体"/>
            <w:b w:val="0"/>
            <w:color w:val="000000"/>
            <w:highlight w:val="none"/>
          </w:rPr>
          <w:delText>质量奖</w:delText>
        </w:r>
      </w:del>
      <w:r>
        <w:rPr>
          <w:rFonts w:hint="eastAsia" w:ascii="宋体" w:hAnsi="宋体" w:eastAsia="宋体" w:cs="宋体"/>
          <w:b w:val="0"/>
          <w:color w:val="000000"/>
          <w:highlight w:val="none"/>
        </w:rPr>
        <w:t>、鲁班奖、詹天佑奖），相关费用已在清单中开项。</w:t>
      </w:r>
    </w:p>
    <w:p>
      <w:pPr>
        <w:pStyle w:val="18"/>
        <w:spacing w:before="120" w:after="120" w:line="360" w:lineRule="auto"/>
        <w:ind w:firstLine="498" w:firstLineChars="200"/>
        <w:rPr>
          <w:rFonts w:hint="eastAsia" w:ascii="宋体" w:eastAsia="宋体" w:cs="宋体"/>
        </w:rPr>
      </w:pPr>
      <w:r>
        <w:rPr>
          <w:rFonts w:hint="eastAsia" w:ascii="宋体" w:eastAsia="宋体" w:cs="宋体"/>
        </w:rPr>
        <w:t>五、税金计价说明</w:t>
      </w:r>
      <w:bookmarkEnd w:id="36"/>
    </w:p>
    <w:p>
      <w:pPr>
        <w:pStyle w:val="4"/>
        <w:ind w:left="0" w:firstLine="0"/>
        <w:rPr>
          <w:rFonts w:hint="eastAsia" w:cs="宋体"/>
          <w:szCs w:val="24"/>
        </w:rPr>
      </w:pPr>
      <w:r>
        <w:rPr>
          <w:rFonts w:hint="eastAsia" w:ascii="宋体" w:hAnsi="宋体" w:cs="宋体"/>
          <w:spacing w:val="4"/>
          <w:kern w:val="0"/>
          <w:szCs w:val="24"/>
        </w:rPr>
        <w:tab/>
      </w:r>
      <w:r>
        <w:rPr>
          <w:rFonts w:hint="eastAsia" w:ascii="宋体" w:hAnsi="宋体" w:cs="宋体"/>
          <w:spacing w:val="4"/>
          <w:kern w:val="0"/>
          <w:szCs w:val="24"/>
        </w:rPr>
        <w:t xml:space="preserve"> 1、</w:t>
      </w:r>
      <w:bookmarkEnd w:id="37"/>
      <w:bookmarkStart w:id="40" w:name="_Toc194486384"/>
      <w:r>
        <w:rPr>
          <w:rFonts w:hint="eastAsia" w:cs="宋体"/>
          <w:szCs w:val="24"/>
        </w:rPr>
        <w:t>税金（增值税销项税额）：按照《广东省住房和城乡建设厅关于营业税改征增值税后调整广东省建设工程计价依据的通知》（粤建市函【</w:t>
      </w:r>
      <w:r>
        <w:rPr>
          <w:rFonts w:cs="宋体"/>
          <w:szCs w:val="24"/>
        </w:rPr>
        <w:t>2016</w:t>
      </w:r>
      <w:r>
        <w:rPr>
          <w:rFonts w:hint="eastAsia" w:cs="宋体"/>
          <w:szCs w:val="24"/>
        </w:rPr>
        <w:t>】</w:t>
      </w:r>
      <w:r>
        <w:rPr>
          <w:rFonts w:cs="宋体"/>
          <w:szCs w:val="24"/>
        </w:rPr>
        <w:t>1113</w:t>
      </w:r>
      <w:r>
        <w:rPr>
          <w:rFonts w:hint="eastAsia" w:cs="宋体"/>
          <w:szCs w:val="24"/>
        </w:rPr>
        <w:t>号）规定执行，采用一般计税法计取。按《住房和城乡建设部办公厅关于重新调整建设工程计价依据增值税率的通知（建办标函[2019]183号文）》，《广东省住房和城乡建设厅关于调整广东省建设工程计价依据增值税税率的通知》（粤建标函[2019]819号）增值税税率9%计取。</w:t>
      </w:r>
    </w:p>
    <w:bookmarkEnd w:id="38"/>
    <w:bookmarkEnd w:id="39"/>
    <w:bookmarkEnd w:id="40"/>
    <w:p>
      <w:pPr>
        <w:pStyle w:val="18"/>
        <w:spacing w:before="120" w:after="120" w:line="360" w:lineRule="auto"/>
        <w:ind w:firstLine="498" w:firstLineChars="200"/>
        <w:outlineLvl w:val="0"/>
        <w:rPr>
          <w:rFonts w:hint="eastAsia" w:ascii="宋体" w:eastAsia="宋体" w:cs="宋体"/>
        </w:rPr>
      </w:pPr>
      <w:bookmarkStart w:id="41" w:name="_Toc468402716"/>
      <w:bookmarkStart w:id="42" w:name="_Toc14664"/>
      <w:bookmarkStart w:id="43" w:name="_Toc21324"/>
      <w:bookmarkStart w:id="44" w:name="_Toc17334"/>
      <w:bookmarkStart w:id="45" w:name="_Toc343265023"/>
      <w:bookmarkStart w:id="46" w:name="_Toc340218870"/>
      <w:bookmarkStart w:id="47" w:name="_Toc74"/>
      <w:r>
        <w:rPr>
          <w:rFonts w:hint="eastAsia" w:ascii="宋体" w:eastAsia="宋体" w:cs="宋体"/>
        </w:rPr>
        <w:t>六、其它说明</w:t>
      </w:r>
      <w:bookmarkEnd w:id="41"/>
      <w:bookmarkEnd w:id="42"/>
      <w:bookmarkEnd w:id="43"/>
      <w:bookmarkEnd w:id="44"/>
      <w:bookmarkEnd w:id="45"/>
      <w:bookmarkEnd w:id="46"/>
      <w:bookmarkEnd w:id="47"/>
      <w:bookmarkStart w:id="76" w:name="_GoBack"/>
      <w:bookmarkEnd w:id="76"/>
    </w:p>
    <w:p>
      <w:pPr>
        <w:pStyle w:val="17"/>
        <w:ind w:firstLine="496"/>
        <w:rPr>
          <w:rFonts w:hint="eastAsia" w:ascii="宋体" w:hAnsi="宋体" w:cs="宋体"/>
        </w:rPr>
      </w:pPr>
      <w:r>
        <w:rPr>
          <w:rFonts w:hint="eastAsia" w:ascii="宋体" w:hAnsi="宋体" w:cs="宋体"/>
        </w:rPr>
        <w:t>1、指根据《广州市建委关于广州市建筑工地安装视频监控装置的通知》(穗建筑[2006]551号)和确保工地状况、安全防护、文明施工、质量验收、隐蔽工程和关键工序施工过程等现场文字、视频、声像资料能满足现场监控管理要求的4G视频监控点，包括视频监控装置安装费用和网络接入及运行维护费用，以及配合中国移动建立监控点，由投标人在投标报价中综合考虑，招标人不另行支付费用。</w:t>
      </w:r>
    </w:p>
    <w:p>
      <w:pPr>
        <w:pStyle w:val="17"/>
        <w:ind w:firstLine="496"/>
        <w:rPr>
          <w:rFonts w:hint="eastAsia" w:ascii="宋体" w:hAnsi="宋体" w:cs="宋体"/>
        </w:rPr>
      </w:pPr>
      <w:r>
        <w:rPr>
          <w:rFonts w:hint="eastAsia" w:ascii="宋体" w:hAnsi="宋体" w:cs="宋体"/>
        </w:rPr>
        <w:t>2、总包管理协调配合费：</w:t>
      </w:r>
      <w:r>
        <w:rPr>
          <w:rFonts w:hint="eastAsia" w:ascii="宋体" w:hAnsi="宋体" w:eastAsia="宋体" w:cs="宋体"/>
          <w:bCs/>
          <w:color w:val="000000"/>
          <w:sz w:val="24"/>
          <w:highlight w:val="none"/>
        </w:rPr>
        <w:t>新城建示范及智能建筑产业园（一期）工程</w:t>
      </w:r>
      <w:r>
        <w:rPr>
          <w:rFonts w:hint="eastAsia" w:ascii="宋体" w:hAnsi="宋体" w:eastAsia="宋体" w:cs="宋体"/>
          <w:color w:val="000000"/>
          <w:sz w:val="24"/>
          <w:highlight w:val="none"/>
        </w:rPr>
        <w:t>勘察设计施工总承包</w:t>
      </w:r>
      <w:r>
        <w:rPr>
          <w:rFonts w:hint="eastAsia" w:ascii="宋体" w:hAnsi="宋体" w:eastAsia="宋体" w:cs="宋体"/>
          <w:color w:val="000000"/>
          <w:highlight w:val="none"/>
        </w:rPr>
        <w:t>单位为</w:t>
      </w:r>
      <w:r>
        <w:rPr>
          <w:rFonts w:hint="eastAsia" w:ascii="宋体" w:hAnsi="宋体" w:eastAsia="宋体" w:cs="宋体"/>
          <w:color w:val="000000"/>
          <w:sz w:val="24"/>
          <w:szCs w:val="24"/>
          <w:highlight w:val="none"/>
          <w:u w:val="none"/>
        </w:rPr>
        <w:t>中建科技集团有限公司</w:t>
      </w:r>
      <w:r>
        <w:rPr>
          <w:rFonts w:hint="eastAsia" w:ascii="宋体" w:hAnsi="宋体" w:cs="宋体"/>
        </w:rPr>
        <w:t>，相应施工总承包合同已约定各分包单位按分包合同价款的1.5%自行向总承包单位缴纳总包管理协调配合费。投标人（承包人）应结合本项目实际情况并综合考虑与施工总承包单位工作的搭接、管理、协调、配合等一切费用自行报价，该费用属于合价包干项目，结算时按中标金额不作调整。实际实施时由投标人（承包人）自行与施工总承包单位协商并向其缴纳该费用，如协商后最终向施工总承包单位缴纳的费用超出中标价格的，则超出部分由投标人（承包人）自行承担，招标人（发包人）不再另行增加任何费用。</w:t>
      </w:r>
    </w:p>
    <w:p>
      <w:pPr>
        <w:pStyle w:val="17"/>
        <w:ind w:firstLine="496"/>
        <w:rPr>
          <w:rFonts w:hint="eastAsia" w:ascii="宋体" w:hAnsi="宋体" w:cs="宋体"/>
        </w:rPr>
      </w:pPr>
      <w:r>
        <w:rPr>
          <w:rFonts w:hint="eastAsia" w:ascii="宋体" w:hAnsi="宋体" w:cs="宋体"/>
        </w:rPr>
        <w:t>3、在幕墙封板前，告知幕墙承包商泛光照明安装工程可能对幕墙产生影响的事项，并预早提交相关图纸描述清楚，如预埋件、预留槽等位置并做好相关协调工作，因泛光照明施工单位原因对幕墙承包商造成的损失及费用，需承担相应责任。</w:t>
      </w:r>
    </w:p>
    <w:p>
      <w:pPr>
        <w:pStyle w:val="18"/>
        <w:spacing w:before="120" w:after="120" w:line="360" w:lineRule="auto"/>
        <w:jc w:val="center"/>
        <w:outlineLvl w:val="0"/>
        <w:rPr>
          <w:rFonts w:hint="eastAsia" w:ascii="宋体" w:eastAsia="宋体" w:cs="宋体"/>
        </w:rPr>
      </w:pPr>
      <w:bookmarkStart w:id="48" w:name="_Toc1140"/>
      <w:bookmarkStart w:id="49" w:name="_Toc11098"/>
      <w:bookmarkStart w:id="50" w:name="_Toc468402717"/>
      <w:bookmarkStart w:id="51" w:name="_Toc28001"/>
      <w:bookmarkStart w:id="52" w:name="_Toc194486385"/>
      <w:bookmarkStart w:id="53" w:name="_Toc17103"/>
      <w:r>
        <w:rPr>
          <w:rFonts w:hint="eastAsia" w:ascii="宋体" w:eastAsia="宋体" w:cs="宋体"/>
        </w:rPr>
        <w:t>第二节工程量清单计价补充规定</w:t>
      </w:r>
      <w:bookmarkEnd w:id="48"/>
      <w:bookmarkEnd w:id="49"/>
      <w:bookmarkEnd w:id="50"/>
      <w:bookmarkEnd w:id="51"/>
      <w:bookmarkEnd w:id="52"/>
      <w:bookmarkEnd w:id="53"/>
    </w:p>
    <w:p>
      <w:pPr>
        <w:pStyle w:val="17"/>
        <w:ind w:firstLine="496"/>
        <w:rPr>
          <w:rFonts w:ascii="宋体" w:hAnsi="宋体" w:cs="宋体"/>
          <w:bCs/>
        </w:rPr>
      </w:pPr>
      <w:r>
        <w:rPr>
          <w:rFonts w:hint="eastAsia" w:ascii="宋体" w:hAnsi="宋体" w:cs="宋体"/>
          <w:bCs/>
        </w:rPr>
        <w:t>建筑泛光照明工程范围包括但不限于：施工图深化设计、泛光照明系统（含灯具及附件、供电、控制系统及防雷接地）材料、设备供货（包括运输及储存）、现场安装、检验检测、调试及验收、培训及移交、维护保修、实现与智能化专业和广州市景观照明控制系统对接并验收、场景编程、报批手续等完成该项目泛光照明工程的一切工作。一旦中标，因应项目现场需要或深化设计引起的工程量清单开项差异（含可能存在的漏项）或工程量差异，与泛光照明系统施工相关（如供电、控制系统、幕墙、防雷接地等）孔洞的定位、开孔、封堵、补胶及相关</w:t>
      </w:r>
      <w:r>
        <w:rPr>
          <w:rFonts w:ascii="宋体" w:hAnsi="宋体" w:cs="宋体"/>
          <w:bCs/>
        </w:rPr>
        <w:t>配合</w:t>
      </w:r>
      <w:r>
        <w:rPr>
          <w:rFonts w:hint="eastAsia" w:ascii="宋体" w:hAnsi="宋体" w:cs="宋体"/>
          <w:bCs/>
        </w:rPr>
        <w:t>等工作，以及材料运输、中转及堆场场地，样板存放、材料存放及材料仓库，高空作业措施（包括但不限于吊篮）等相关内容所涉及的一切费用均视为已综合考虑在该专业工程的投标总报价中，结算时按中标总价包干、不作调整。具体计价方式如下：</w:t>
      </w:r>
    </w:p>
    <w:p>
      <w:pPr>
        <w:pStyle w:val="17"/>
        <w:ind w:firstLine="496"/>
        <w:outlineLvl w:val="1"/>
        <w:rPr>
          <w:rFonts w:ascii="宋体" w:hAnsi="宋体" w:cs="宋体"/>
          <w:bCs/>
        </w:rPr>
      </w:pPr>
      <w:bookmarkStart w:id="54" w:name="_Toc25490"/>
      <w:bookmarkStart w:id="55" w:name="_Toc9578"/>
      <w:bookmarkStart w:id="56" w:name="_Toc25299"/>
      <w:bookmarkStart w:id="57" w:name="_Toc8344"/>
      <w:r>
        <w:rPr>
          <w:rFonts w:hint="eastAsia" w:ascii="宋体" w:hAnsi="宋体" w:cs="宋体"/>
        </w:rPr>
        <w:t>（1）投标人根据招标文件、招标图纸、技术需求书等有关资料及说明、国家及行业规范，按招标文件报价清单进行报价，采用总价包干的方式承包，包工、包材料、包深化设计、包工期、包质量、包安全生产、包文明施工、包招标范围内符合工程竣工验收通过、包移交、包结算以及</w:t>
      </w:r>
      <w:r>
        <w:rPr>
          <w:rFonts w:hint="eastAsia" w:ascii="宋体" w:hAnsi="宋体" w:cs="宋体"/>
          <w:bCs/>
        </w:rPr>
        <w:t>合同明示或暗示的所有一般风险、责任和义务以及其他所有有关费用。</w:t>
      </w:r>
      <w:bookmarkEnd w:id="54"/>
      <w:bookmarkEnd w:id="55"/>
      <w:bookmarkEnd w:id="56"/>
      <w:bookmarkEnd w:id="57"/>
    </w:p>
    <w:p>
      <w:pPr>
        <w:pStyle w:val="17"/>
        <w:ind w:firstLine="496"/>
        <w:outlineLvl w:val="1"/>
        <w:rPr>
          <w:rFonts w:ascii="宋体" w:hAnsi="宋体" w:cs="宋体"/>
          <w:bCs/>
        </w:rPr>
      </w:pPr>
      <w:r>
        <w:rPr>
          <w:rFonts w:hint="eastAsia" w:ascii="宋体" w:hAnsi="宋体" w:cs="宋体"/>
          <w:bCs/>
        </w:rPr>
        <w:t>（2）建筑泛光照明工程实行总价包干。投标报价应为完成本项目招标文件、澄清文件及更正通知、设计图纸、国家及行业规范、技术文件标准、用户需求等所包含的深化设计、人工费、材料费、机械费、管理费、利润、规费、不可预见费、其它项目费、税金、成品保护、检测与试验、配合服务（含与甲供材料配合）、缺陷修复、环境保护、建筑垃圾处置费、其他措施项目费（含安全防护、文明施工措施费、脚手架搭拆及摊销费、为配合第三方检测所发生的费用等）、工程报建、验收、移交、结算、合同明示或暗示的所有一般风险、责任和义务以及其他所有有关费用。除合同、招标文件另有约定可以调整外，无论施工条件、施工环境、气候等自然条件（不可抗力除外）、技术经济条件（如资源、劳力、交通条件等）、物价（人工、材料、机械等的市场价格）是否发生变化，在合同执行期内总价固定不变，不得调整。</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3）实际实施时，若招标图纸约定实施范围未发生变化，则按其中标价格总价包干（包深化设计及由此引致的一切相关费用，不因具体工程量增加或主材设备用量变化、损耗量变化等任何原因而增加任何费用）；</w:t>
      </w:r>
    </w:p>
    <w:p>
      <w:pPr>
        <w:adjustRightInd w:val="0"/>
        <w:snapToGrid w:val="0"/>
        <w:spacing w:line="360" w:lineRule="auto"/>
        <w:ind w:firstLine="496" w:firstLineChars="200"/>
        <w:outlineLvl w:val="0"/>
        <w:rPr>
          <w:rFonts w:hint="eastAsia" w:ascii="宋体" w:hAnsi="宋体" w:cs="宋体"/>
          <w:snapToGrid w:val="0"/>
          <w:spacing w:val="4"/>
          <w:kern w:val="0"/>
          <w:sz w:val="24"/>
          <w:szCs w:val="24"/>
        </w:rPr>
      </w:pPr>
      <w:r>
        <w:rPr>
          <w:rFonts w:hint="eastAsia" w:ascii="宋体" w:hAnsi="宋体" w:cs="宋体"/>
          <w:snapToGrid w:val="0"/>
          <w:spacing w:val="4"/>
          <w:kern w:val="0"/>
          <w:sz w:val="24"/>
          <w:szCs w:val="24"/>
        </w:rPr>
        <w:t>（4）实际实施时，若招标图纸约定实施范围发生变化（如因发包人招商或运营需要，部分工程内容不再实施等），则不再实施部分的费用须在包干总价中予以扣减（计算方法为：费用扣减额度=按招标图纸计算的工程量*相应项目的中标综合单价），即按扣减后的总价包干结算（包深化设计及由此引致的一切相关费用，不因具体工程量增加或主材设备用量变化、损耗量变化等任何原因而增加任何费用）。</w:t>
      </w:r>
    </w:p>
    <w:p>
      <w:pPr>
        <w:pStyle w:val="17"/>
        <w:ind w:firstLine="496"/>
        <w:rPr>
          <w:rFonts w:ascii="宋体" w:hAnsi="宋体" w:cs="宋体"/>
          <w:szCs w:val="24"/>
        </w:rPr>
      </w:pPr>
      <w:r>
        <w:rPr>
          <w:rFonts w:hint="eastAsia" w:ascii="宋体" w:hAnsi="宋体" w:cs="宋体"/>
          <w:bCs/>
        </w:rPr>
        <w:t>（5）中标后，中标单位可对本项目进行深化设计，经设计单位、监理单位及招标人审批确认后，作为最终的施工图，中标单位按照最终确定的施工图进行施工。</w:t>
      </w:r>
      <w:r>
        <w:rPr>
          <w:rFonts w:hint="eastAsia" w:ascii="宋体" w:hAnsi="宋体" w:cs="宋体"/>
          <w:szCs w:val="24"/>
        </w:rPr>
        <w:t>泛光照明工程深化设计：指承包人在发包人提供的图纸基础上依据招标文件要求，编制深化设计图纸，配合本招标项目对应的设计单位绘制出相应工程施工图，且出具的工程施工图范围、界面、工程量及产品档次，原则上不低于招标图及招标文件要求，并取得发包人、设计单位及相关部门的审批通过。工程完工后，在施工图基础上绘制竣工图纸，并取得建设主管部门的验收通过等所涉及的费用；该费用包含在总价内，除合同另有约定外，结算时不作调整。</w:t>
      </w:r>
    </w:p>
    <w:p>
      <w:pPr>
        <w:pStyle w:val="17"/>
        <w:numPr>
          <w:ilvl w:val="0"/>
          <w:numId w:val="3"/>
        </w:numPr>
        <w:ind w:firstLineChars="0"/>
        <w:rPr>
          <w:rFonts w:hint="eastAsia" w:ascii="宋体" w:hAnsi="宋体" w:eastAsia="宋体" w:cs="宋体"/>
          <w:b/>
          <w:bCs/>
        </w:rPr>
      </w:pPr>
      <w:r>
        <w:rPr>
          <w:rFonts w:hint="eastAsia" w:ascii="宋体" w:hAnsi="宋体" w:eastAsia="宋体" w:cs="宋体"/>
          <w:b/>
          <w:bCs/>
        </w:rPr>
        <w:t>配电工程</w:t>
      </w:r>
    </w:p>
    <w:p>
      <w:pPr>
        <w:pStyle w:val="17"/>
        <w:ind w:left="0" w:firstLine="248" w:firstLineChars="100"/>
        <w:rPr>
          <w:rFonts w:hint="eastAsia" w:ascii="宋体" w:hAnsi="宋体" w:eastAsia="宋体" w:cs="宋体"/>
          <w:b/>
          <w:bCs/>
        </w:rPr>
      </w:pPr>
      <w:r>
        <w:rPr>
          <w:rFonts w:hint="eastAsia" w:ascii="宋体" w:hAnsi="宋体" w:cs="宋体"/>
        </w:rPr>
        <w:t>所有工作内容项目均包含安装费与材料费两部分内容，材料费包括但不限于计价与未计价材料的所有材料费用，清单项目无特别描述说明的清单工程量参照定额计量规则执行。</w:t>
      </w:r>
    </w:p>
    <w:p>
      <w:pPr>
        <w:pStyle w:val="17"/>
        <w:ind w:firstLine="498"/>
        <w:rPr>
          <w:rFonts w:hint="eastAsia" w:ascii="宋体" w:hAnsi="宋体" w:eastAsia="宋体" w:cs="宋体"/>
          <w:b/>
          <w:bCs/>
        </w:rPr>
      </w:pPr>
      <w:r>
        <w:rPr>
          <w:rFonts w:hint="eastAsia" w:ascii="宋体" w:hAnsi="宋体" w:eastAsia="宋体" w:cs="宋体"/>
          <w:b/>
          <w:bCs/>
        </w:rPr>
        <w:t>1.配电箱清单项目</w:t>
      </w:r>
    </w:p>
    <w:p>
      <w:pPr>
        <w:pStyle w:val="17"/>
        <w:ind w:firstLine="496"/>
        <w:rPr>
          <w:rFonts w:hint="eastAsia" w:ascii="宋体" w:hAnsi="宋体" w:cs="宋体"/>
        </w:rPr>
      </w:pPr>
      <w:r>
        <w:rPr>
          <w:rFonts w:hint="eastAsia" w:ascii="宋体" w:hAnsi="宋体" w:cs="宋体"/>
        </w:rPr>
        <w:t>（1）计量包括：箱体、元器件及附件，分不同用途、安装方式、类型、规格、型号，以“台”为计量单位计算</w:t>
      </w:r>
      <w:r>
        <w:rPr>
          <w:rFonts w:hint="eastAsia" w:ascii="宋体" w:hAnsi="宋体" w:cs="宋体"/>
          <w:lang w:eastAsia="zh-CN"/>
        </w:rPr>
        <w:t>。</w:t>
      </w:r>
    </w:p>
    <w:p>
      <w:pPr>
        <w:pStyle w:val="17"/>
        <w:numPr>
          <w:ilvl w:val="0"/>
          <w:numId w:val="4"/>
        </w:numPr>
        <w:ind w:firstLine="496"/>
        <w:rPr>
          <w:rFonts w:hint="eastAsia" w:ascii="宋体" w:hAnsi="宋体" w:cs="宋体"/>
        </w:rPr>
      </w:pPr>
      <w:r>
        <w:rPr>
          <w:rFonts w:hint="eastAsia" w:ascii="宋体" w:hAnsi="宋体" w:cs="宋体"/>
        </w:rPr>
        <w:t>计价包括：本体及支架、相关附件配件等供货、卸运、仓储保管、安装、接线接地，</w:t>
      </w:r>
      <w:r>
        <w:rPr>
          <w:rFonts w:hint="eastAsia" w:ascii="宋体" w:hAnsi="宋体" w:cs="宋体"/>
          <w:lang w:val="en-US" w:eastAsia="zh-CN"/>
        </w:rPr>
        <w:t>包括但不限于</w:t>
      </w:r>
      <w:r>
        <w:rPr>
          <w:rFonts w:hint="eastAsia" w:ascii="宋体" w:hAnsi="宋体" w:cs="宋体"/>
        </w:rPr>
        <w:t>焊、压接线端子，于砖墙或有找平层的地面上的开刨槽、砖墙开孔及修补、配件管件及安装、基础型钢制作安装、补刷（喷）油漆、标识及修补、调试、完工垃圾清理等所有工作内容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98"/>
        <w:rPr>
          <w:rFonts w:hint="eastAsia" w:ascii="宋体" w:hAnsi="宋体" w:eastAsia="宋体" w:cs="宋体"/>
          <w:b/>
          <w:bCs/>
        </w:rPr>
      </w:pPr>
      <w:r>
        <w:rPr>
          <w:rFonts w:hint="eastAsia" w:ascii="宋体" w:hAnsi="宋体" w:eastAsia="宋体" w:cs="宋体"/>
          <w:b/>
          <w:bCs/>
        </w:rPr>
        <w:t>2.</w:t>
      </w:r>
      <w:r>
        <w:rPr>
          <w:rFonts w:hint="eastAsia" w:ascii="宋体" w:hAnsi="宋体" w:eastAsia="宋体" w:cs="宋体"/>
          <w:b/>
          <w:bCs/>
          <w:lang w:val="en-US" w:eastAsia="zh-CN"/>
        </w:rPr>
        <w:t>开关电源</w:t>
      </w:r>
      <w:r>
        <w:rPr>
          <w:rFonts w:hint="eastAsia" w:ascii="宋体" w:hAnsi="宋体" w:eastAsia="宋体" w:cs="宋体"/>
          <w:b/>
          <w:bCs/>
        </w:rPr>
        <w:t>清单项目</w:t>
      </w:r>
    </w:p>
    <w:p>
      <w:pPr>
        <w:pStyle w:val="17"/>
        <w:ind w:firstLine="496"/>
        <w:rPr>
          <w:rFonts w:hint="eastAsia" w:ascii="宋体" w:hAnsi="宋体" w:cs="宋体"/>
        </w:rPr>
      </w:pPr>
      <w:r>
        <w:rPr>
          <w:rFonts w:hint="eastAsia" w:ascii="宋体" w:hAnsi="宋体" w:cs="宋体"/>
        </w:rPr>
        <w:t>（1）计量包括：主体，分不同用途、类型、规格、型号，不分安装方式，以“</w:t>
      </w:r>
      <w:r>
        <w:rPr>
          <w:rFonts w:hint="eastAsia" w:ascii="宋体" w:hAnsi="宋体" w:cs="宋体"/>
          <w:lang w:val="en-US" w:eastAsia="zh-CN"/>
        </w:rPr>
        <w:t>台”</w:t>
      </w:r>
      <w:r>
        <w:rPr>
          <w:rFonts w:hint="eastAsia" w:ascii="宋体" w:hAnsi="宋体" w:cs="宋体"/>
        </w:rPr>
        <w:t>为计量单位计算。</w:t>
      </w:r>
    </w:p>
    <w:p>
      <w:pPr>
        <w:pStyle w:val="17"/>
        <w:ind w:firstLine="496"/>
        <w:rPr>
          <w:rFonts w:hint="eastAsia" w:ascii="宋体" w:hAnsi="宋体" w:cs="宋体"/>
        </w:rPr>
      </w:pPr>
      <w:r>
        <w:rPr>
          <w:rFonts w:hint="eastAsia" w:ascii="宋体" w:hAnsi="宋体" w:cs="宋体"/>
        </w:rPr>
        <w:t>（2）计价包括：本体及支架、相关附件配件等供货、卸运、仓储保管、安装、接线接地，包括但不限于焊、压接线端子，配件管件及安装、各类预埋件留设、金属软管、补刷(喷)油漆、标识、及修补、调试、完工垃圾清理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98"/>
        <w:rPr>
          <w:rFonts w:hint="eastAsia" w:ascii="宋体" w:hAnsi="宋体" w:eastAsia="宋体" w:cs="宋体"/>
          <w:b/>
          <w:bCs/>
        </w:rPr>
      </w:pPr>
      <w:r>
        <w:rPr>
          <w:rFonts w:hint="eastAsia" w:ascii="宋体" w:hAnsi="宋体" w:eastAsia="宋体" w:cs="宋体"/>
          <w:b/>
          <w:bCs/>
        </w:rPr>
        <w:t>3.电缆桥架、线槽清单项目</w:t>
      </w:r>
    </w:p>
    <w:p>
      <w:pPr>
        <w:pStyle w:val="17"/>
        <w:ind w:firstLine="420" w:firstLineChars="0"/>
        <w:outlineLvl w:val="1"/>
        <w:rPr>
          <w:rFonts w:hint="eastAsia" w:ascii="宋体" w:hAnsi="宋体" w:cs="宋体"/>
        </w:rPr>
      </w:pPr>
      <w:r>
        <w:rPr>
          <w:rFonts w:hint="eastAsia" w:ascii="宋体" w:hAnsi="宋体" w:cs="宋体"/>
        </w:rPr>
        <w:t>（1）计量包括：电缆桥架（包括盖板、隔板、三通、弯头、支承件等附件以及软接头、接地铜排等全部配件），按不同材质以截面半周长为步距，以“</w:t>
      </w:r>
      <w:r>
        <w:rPr>
          <w:rFonts w:hint="eastAsia" w:ascii="宋体" w:hAnsi="宋体" w:cs="宋体"/>
          <w:lang w:val="en-US" w:eastAsia="zh-CN"/>
        </w:rPr>
        <w:t>m</w:t>
      </w:r>
      <w:r>
        <w:rPr>
          <w:rFonts w:hint="eastAsia" w:ascii="宋体" w:hAnsi="宋体" w:cs="宋体"/>
        </w:rPr>
        <w:t>”为计量单位计算。</w:t>
      </w:r>
    </w:p>
    <w:p>
      <w:pPr>
        <w:pStyle w:val="8"/>
        <w:keepNext w:val="0"/>
        <w:keepLines w:val="0"/>
        <w:widowControl/>
        <w:suppressLineNumbers w:val="0"/>
        <w:spacing w:before="0" w:beforeAutospacing="0" w:after="0" w:afterAutospacing="0" w:line="360" w:lineRule="auto"/>
        <w:ind w:left="0" w:right="0" w:firstLine="240" w:firstLineChars="100"/>
        <w:rPr>
          <w:rFonts w:hint="eastAsia" w:eastAsia="宋体"/>
          <w:lang w:eastAsia="zh-CN"/>
        </w:rPr>
      </w:pPr>
      <w:r>
        <w:rPr>
          <w:rFonts w:hint="eastAsia" w:cs="宋体"/>
        </w:rPr>
        <w:t>（</w:t>
      </w:r>
      <w:r>
        <w:rPr>
          <w:rFonts w:hint="eastAsia"/>
        </w:rPr>
        <w:t>2</w:t>
      </w:r>
      <w:r>
        <w:rPr>
          <w:rFonts w:hint="eastAsia" w:cs="宋体"/>
        </w:rPr>
        <w:t>）计价包括：</w:t>
      </w:r>
      <w:r>
        <w:t>本体及相关附件配件的材料供运卸货、采保、全部配件安装，包括但不限于：电缆桥架、盖板及中间隔板等附件和配件安装、支座或支架制作安装、除锈、防腐刷油、跨接地、于砖墙或有找平层的地面上的开刨槽、砖墙开孔、修补、相关封边收口、防火堵洞和标示，完工垃圾清理等所有工作内容</w:t>
      </w:r>
      <w:r>
        <w:rPr>
          <w:rFonts w:hint="eastAsia"/>
          <w:lang w:val="en-US" w:eastAsia="zh-CN"/>
        </w:rPr>
        <w:t>均达合格验收标准的</w:t>
      </w:r>
      <w:r>
        <w:rPr>
          <w:rFonts w:hint="eastAsia" w:cs="宋体"/>
        </w:rPr>
        <w:t>相关费用</w:t>
      </w:r>
      <w:r>
        <w:rPr>
          <w:rFonts w:hint="eastAsia" w:cs="宋体"/>
          <w:lang w:eastAsia="zh-CN"/>
        </w:rPr>
        <w:t>。</w:t>
      </w:r>
    </w:p>
    <w:p>
      <w:pPr>
        <w:pStyle w:val="17"/>
        <w:ind w:firstLine="420" w:firstLineChars="0"/>
        <w:outlineLvl w:val="1"/>
        <w:rPr>
          <w:rFonts w:hint="eastAsia" w:ascii="宋体" w:hAnsi="宋体" w:eastAsia="宋体" w:cs="宋体"/>
          <w:b/>
          <w:bCs/>
        </w:rPr>
      </w:pPr>
      <w:r>
        <w:rPr>
          <w:rFonts w:hint="eastAsia" w:ascii="宋体" w:hAnsi="宋体" w:eastAsia="宋体" w:cs="宋体"/>
          <w:b/>
          <w:bCs/>
        </w:rPr>
        <w:t>4.配管清单项目</w:t>
      </w:r>
    </w:p>
    <w:p>
      <w:pPr>
        <w:pStyle w:val="17"/>
        <w:ind w:firstLine="496"/>
        <w:rPr>
          <w:rFonts w:hint="eastAsia" w:ascii="宋体" w:hAnsi="宋体" w:cs="宋体"/>
        </w:rPr>
      </w:pPr>
      <w:r>
        <w:rPr>
          <w:rFonts w:hint="eastAsia" w:ascii="宋体" w:hAnsi="宋体" w:cs="宋体"/>
        </w:rPr>
        <w:t>（1）计量包括：分不同材质、不同规格，不分敷设方式，以“</w:t>
      </w:r>
      <w:r>
        <w:rPr>
          <w:rFonts w:hint="eastAsia" w:ascii="宋体" w:hAnsi="宋体" w:cs="宋体"/>
          <w:lang w:val="en-US" w:eastAsia="zh-CN"/>
        </w:rPr>
        <w:t>m</w:t>
      </w:r>
      <w:r>
        <w:rPr>
          <w:rFonts w:hint="eastAsia" w:ascii="宋体" w:hAnsi="宋体" w:cs="宋体"/>
        </w:rPr>
        <w:t>”为计量单位计算。</w:t>
      </w:r>
    </w:p>
    <w:p>
      <w:pPr>
        <w:pStyle w:val="17"/>
        <w:ind w:firstLine="496"/>
        <w:rPr>
          <w:rFonts w:hint="eastAsia" w:ascii="宋体" w:hAnsi="宋体" w:cs="宋体"/>
        </w:rPr>
      </w:pPr>
      <w:r>
        <w:rPr>
          <w:rFonts w:hint="eastAsia" w:ascii="宋体" w:hAnsi="宋体" w:cs="宋体"/>
        </w:rPr>
        <w:t>（2）计价包括：本体及相关附件配件安装综合考虑材料供运卸货、采购保管等，包括但不限于:接线盒安装,线管、支座或支架制作安装，及其全部配件及管件安装与除锈刷油，综合的配管敷设方式和软管的配接管径及长度，跨接地，穿线用牵引铁线、砼结构内的管道预埋施工、于砖墙或有找平层的地面上开刨槽、砖墙开孔、修补、相关封边收口和防火封堵，完工垃圾清理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20" w:firstLineChars="0"/>
        <w:outlineLvl w:val="1"/>
        <w:rPr>
          <w:rFonts w:hint="eastAsia" w:ascii="宋体" w:hAnsi="宋体" w:eastAsia="宋体" w:cs="宋体"/>
          <w:b/>
          <w:bCs/>
        </w:rPr>
      </w:pPr>
      <w:r>
        <w:rPr>
          <w:rFonts w:hint="eastAsia" w:ascii="宋体" w:hAnsi="宋体" w:eastAsia="宋体" w:cs="宋体"/>
          <w:b/>
          <w:bCs/>
        </w:rPr>
        <w:t>5.电力电缆清单项目</w:t>
      </w:r>
    </w:p>
    <w:p>
      <w:pPr>
        <w:pStyle w:val="17"/>
        <w:ind w:firstLine="496"/>
        <w:rPr>
          <w:rFonts w:hint="eastAsia" w:ascii="宋体" w:hAnsi="宋体" w:cs="宋体"/>
        </w:rPr>
      </w:pPr>
      <w:r>
        <w:rPr>
          <w:rFonts w:hint="eastAsia" w:ascii="宋体" w:hAnsi="宋体" w:cs="宋体"/>
        </w:rPr>
        <w:t>（1）计量包括：分电压等级、用途、材质、规格、型号，不分敷设方式，以</w:t>
      </w:r>
      <w:r>
        <w:rPr>
          <w:rFonts w:hint="eastAsia" w:ascii="宋体" w:hAnsi="宋体" w:cs="宋体"/>
          <w:lang w:eastAsia="zh-CN"/>
        </w:rPr>
        <w:t>“m”</w:t>
      </w:r>
      <w:r>
        <w:rPr>
          <w:rFonts w:hint="eastAsia" w:ascii="宋体" w:hAnsi="宋体" w:cs="宋体"/>
        </w:rPr>
        <w:t>为计量单位计算。</w:t>
      </w:r>
    </w:p>
    <w:p>
      <w:pPr>
        <w:pStyle w:val="17"/>
        <w:ind w:firstLine="496"/>
        <w:rPr>
          <w:rFonts w:hint="eastAsia" w:ascii="宋体" w:hAnsi="宋体" w:cs="宋体"/>
        </w:rPr>
      </w:pPr>
      <w:r>
        <w:rPr>
          <w:rFonts w:hint="eastAsia" w:ascii="宋体" w:hAnsi="宋体" w:cs="宋体"/>
        </w:rPr>
        <w:t>（2）计价包括：本体及支架、相关附件配件等供货、卸运、仓储保管、安装、</w:t>
      </w:r>
      <w:r>
        <w:rPr>
          <w:rFonts w:hint="eastAsia" w:ascii="宋体" w:hAnsi="宋体" w:cs="宋体"/>
          <w:lang w:val="en-US" w:eastAsia="zh-CN"/>
        </w:rPr>
        <w:t>包括但不限于：</w:t>
      </w:r>
      <w:r>
        <w:rPr>
          <w:rFonts w:hint="eastAsia" w:ascii="宋体" w:hAnsi="宋体" w:cs="宋体"/>
        </w:rPr>
        <w:t>揭（盖）盖板、电缆敷设、电缆头（含中间接头、T接头等）制作及安装、接地、</w:t>
      </w:r>
      <w:r>
        <w:rPr>
          <w:rFonts w:hint="eastAsia" w:ascii="宋体" w:hAnsi="宋体" w:cs="宋体"/>
          <w:lang w:val="en-US" w:eastAsia="zh-CN"/>
        </w:rPr>
        <w:t>线路</w:t>
      </w:r>
      <w:r>
        <w:rPr>
          <w:rFonts w:hint="eastAsia" w:ascii="宋体" w:hAnsi="宋体" w:cs="宋体"/>
        </w:rPr>
        <w:t>试压</w:t>
      </w:r>
      <w:r>
        <w:rPr>
          <w:rFonts w:hint="eastAsia" w:ascii="宋体" w:hAnsi="宋体" w:cs="宋体"/>
          <w:lang w:val="en-US" w:eastAsia="zh-CN"/>
        </w:rPr>
        <w:t>和</w:t>
      </w:r>
      <w:r>
        <w:rPr>
          <w:rFonts w:hint="eastAsia" w:ascii="宋体" w:hAnsi="宋体" w:cs="宋体"/>
        </w:rPr>
        <w:t>测试、防火堵洞、电缆防护、电缆防火隔板、电缆防火涂料、</w:t>
      </w:r>
      <w:r>
        <w:rPr>
          <w:rFonts w:hint="eastAsia" w:ascii="宋体" w:hAnsi="宋体" w:cs="宋体"/>
          <w:lang w:val="en-US" w:eastAsia="zh-CN"/>
        </w:rPr>
        <w:t>回路</w:t>
      </w:r>
      <w:r>
        <w:rPr>
          <w:rFonts w:hint="eastAsia" w:ascii="宋体" w:hAnsi="宋体" w:cs="宋体"/>
        </w:rPr>
        <w:t>调试、电缆穿刺线夹制作及安装、电缆标识牌，相关封边收口封堵，完工垃圾清理等所有工作内容等所有工作内容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98"/>
        <w:outlineLvl w:val="1"/>
        <w:rPr>
          <w:rFonts w:hint="eastAsia" w:ascii="宋体" w:hAnsi="宋体" w:eastAsia="宋体" w:cs="宋体"/>
          <w:b/>
          <w:bCs/>
        </w:rPr>
      </w:pPr>
      <w:r>
        <w:rPr>
          <w:rFonts w:hint="eastAsia" w:ascii="宋体" w:hAnsi="宋体" w:eastAsia="宋体" w:cs="宋体"/>
          <w:b/>
          <w:bCs/>
        </w:rPr>
        <w:t>6.配线清单项目</w:t>
      </w:r>
    </w:p>
    <w:p>
      <w:pPr>
        <w:pStyle w:val="17"/>
        <w:ind w:firstLine="496"/>
        <w:rPr>
          <w:rFonts w:hint="eastAsia" w:ascii="宋体" w:hAnsi="宋体" w:cs="宋体"/>
        </w:rPr>
      </w:pPr>
      <w:r>
        <w:rPr>
          <w:rFonts w:hint="eastAsia" w:ascii="宋体" w:hAnsi="宋体" w:cs="宋体"/>
        </w:rPr>
        <w:t>（1）计量包括：分电压等级、用途、材质、规格、型号，不分敷设方式，以</w:t>
      </w:r>
      <w:r>
        <w:rPr>
          <w:rFonts w:hint="eastAsia" w:ascii="宋体" w:hAnsi="宋体" w:cs="宋体"/>
          <w:lang w:eastAsia="zh-CN"/>
        </w:rPr>
        <w:t>“m”</w:t>
      </w:r>
      <w:r>
        <w:rPr>
          <w:rFonts w:hint="eastAsia" w:ascii="宋体" w:hAnsi="宋体" w:cs="宋体"/>
        </w:rPr>
        <w:t>为计量单位计算。</w:t>
      </w:r>
    </w:p>
    <w:p>
      <w:pPr>
        <w:pStyle w:val="17"/>
        <w:ind w:firstLine="496"/>
        <w:rPr>
          <w:rFonts w:hint="eastAsia" w:ascii="宋体" w:hAnsi="宋体" w:cs="宋体"/>
        </w:rPr>
      </w:pPr>
      <w:r>
        <w:rPr>
          <w:rFonts w:hint="eastAsia" w:ascii="宋体" w:hAnsi="宋体" w:cs="宋体"/>
        </w:rPr>
        <w:t>（2）计价包括：本体及相关附件配件材料供运卸货、采购保管和综合敷设方式等，包括但不限于：扫管、涂滑石粉、穿线、编号、接焊包头、压接线</w:t>
      </w:r>
      <w:r>
        <w:rPr>
          <w:rFonts w:hint="eastAsia" w:ascii="宋体" w:hAnsi="宋体" w:cs="宋体"/>
          <w:lang w:val="en-US" w:eastAsia="zh-CN"/>
        </w:rPr>
        <w:t>端子</w:t>
      </w:r>
      <w:r>
        <w:rPr>
          <w:rFonts w:hint="eastAsia" w:ascii="宋体" w:hAnsi="宋体" w:cs="宋体"/>
        </w:rPr>
        <w:t>、包绝缘布、线路绝缘测试</w:t>
      </w:r>
      <w:r>
        <w:rPr>
          <w:rFonts w:hint="eastAsia" w:ascii="宋体" w:hAnsi="宋体" w:cs="宋体"/>
          <w:lang w:eastAsia="zh-CN"/>
        </w:rPr>
        <w:t>、</w:t>
      </w:r>
      <w:r>
        <w:rPr>
          <w:rFonts w:hint="eastAsia" w:ascii="宋体" w:hAnsi="宋体" w:cs="宋体"/>
          <w:lang w:val="en-US" w:eastAsia="zh-CN"/>
        </w:rPr>
        <w:t>试压和回路</w:t>
      </w:r>
      <w:r>
        <w:rPr>
          <w:rFonts w:hint="eastAsia" w:ascii="宋体" w:hAnsi="宋体" w:cs="宋体"/>
        </w:rPr>
        <w:t>调试，相关封边收口封堵，完工垃圾清理等所有工作内容等所有工作内容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98"/>
        <w:rPr>
          <w:rFonts w:hint="eastAsia" w:ascii="宋体" w:hAnsi="宋体" w:eastAsia="宋体" w:cs="宋体"/>
          <w:b/>
          <w:bCs/>
        </w:rPr>
      </w:pPr>
      <w:r>
        <w:rPr>
          <w:rFonts w:hint="eastAsia" w:ascii="宋体" w:hAnsi="宋体" w:eastAsia="宋体" w:cs="宋体"/>
          <w:b/>
          <w:bCs/>
          <w:lang w:val="en-US" w:eastAsia="zh-CN"/>
        </w:rPr>
        <w:t>7</w:t>
      </w:r>
      <w:r>
        <w:rPr>
          <w:rFonts w:hint="eastAsia" w:ascii="宋体" w:hAnsi="宋体" w:eastAsia="宋体" w:cs="宋体"/>
          <w:b/>
          <w:bCs/>
        </w:rPr>
        <w:t>.LED</w:t>
      </w:r>
      <w:r>
        <w:rPr>
          <w:rFonts w:hint="eastAsia" w:ascii="宋体" w:hAnsi="宋体" w:eastAsia="宋体" w:cs="宋体"/>
          <w:b/>
          <w:bCs/>
          <w:lang w:val="en-US" w:eastAsia="zh-CN"/>
        </w:rPr>
        <w:t>洗墙灯</w:t>
      </w:r>
      <w:r>
        <w:rPr>
          <w:rFonts w:hint="eastAsia" w:ascii="宋体" w:hAnsi="宋体" w:eastAsia="宋体" w:cs="宋体"/>
          <w:b/>
          <w:bCs/>
        </w:rPr>
        <w:t>清单项目</w:t>
      </w:r>
    </w:p>
    <w:p>
      <w:pPr>
        <w:pStyle w:val="17"/>
        <w:ind w:firstLine="496"/>
        <w:rPr>
          <w:rFonts w:hint="eastAsia" w:ascii="宋体" w:hAnsi="宋体" w:cs="宋体"/>
        </w:rPr>
      </w:pPr>
      <w:r>
        <w:rPr>
          <w:rFonts w:hint="eastAsia" w:ascii="宋体" w:hAnsi="宋体" w:cs="宋体"/>
        </w:rPr>
        <w:t>（1）计量包括：主体，分不同用途、类型、规格、型号，不分安装方式，以“</w:t>
      </w:r>
      <w:r>
        <w:rPr>
          <w:rFonts w:hint="eastAsia" w:ascii="宋体" w:hAnsi="宋体" w:cs="宋体"/>
          <w:lang w:val="en-US" w:eastAsia="zh-CN"/>
        </w:rPr>
        <w:t>m”</w:t>
      </w:r>
      <w:r>
        <w:rPr>
          <w:rFonts w:hint="eastAsia" w:ascii="宋体" w:hAnsi="宋体" w:cs="宋体"/>
        </w:rPr>
        <w:t>为计量单位计算。</w:t>
      </w:r>
    </w:p>
    <w:p>
      <w:pPr>
        <w:pStyle w:val="17"/>
        <w:ind w:firstLine="496"/>
        <w:rPr>
          <w:rFonts w:hint="eastAsia" w:ascii="宋体" w:hAnsi="宋体" w:cs="宋体"/>
        </w:rPr>
      </w:pPr>
      <w:r>
        <w:rPr>
          <w:rFonts w:hint="eastAsia" w:ascii="宋体" w:hAnsi="宋体" w:cs="宋体"/>
        </w:rPr>
        <w:t>（2）计价包括：本体及支架、相关附件配件等供货、卸运、仓储保管、安装、</w:t>
      </w:r>
      <w:r>
        <w:rPr>
          <w:rFonts w:hint="eastAsia" w:ascii="宋体" w:hAnsi="宋体" w:cs="宋体"/>
          <w:lang w:val="en-US" w:eastAsia="zh-CN"/>
        </w:rPr>
        <w:t>跨</w:t>
      </w:r>
      <w:r>
        <w:rPr>
          <w:rFonts w:hint="eastAsia" w:ascii="宋体" w:hAnsi="宋体" w:cs="宋体"/>
        </w:rPr>
        <w:t>接地，包括但不限于焊、压接线端子，配件管件及安装、</w:t>
      </w:r>
      <w:r>
        <w:rPr>
          <w:rFonts w:hint="eastAsia" w:ascii="宋体" w:hAnsi="宋体" w:cs="宋体"/>
          <w:lang w:val="en-US" w:eastAsia="zh-CN"/>
        </w:rPr>
        <w:t>配</w:t>
      </w:r>
      <w:r>
        <w:rPr>
          <w:rFonts w:hint="eastAsia" w:ascii="宋体" w:hAnsi="宋体" w:cs="宋体"/>
        </w:rPr>
        <w:t>防坠钢丝</w:t>
      </w:r>
      <w:r>
        <w:rPr>
          <w:rFonts w:hint="eastAsia" w:ascii="宋体" w:hAnsi="宋体" w:cs="宋体"/>
          <w:lang w:eastAsia="zh-CN"/>
        </w:rPr>
        <w:t>、</w:t>
      </w:r>
      <w:r>
        <w:rPr>
          <w:rFonts w:hint="eastAsia" w:ascii="宋体" w:hAnsi="宋体" w:cs="宋体"/>
        </w:rPr>
        <w:t>各类预埋件留设、金属软管、补刷(喷)油漆、标识、及修补、调试、完工垃圾清理等所有工作内容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98"/>
        <w:rPr>
          <w:rFonts w:hint="eastAsia" w:ascii="宋体" w:hAnsi="宋体" w:eastAsia="宋体" w:cs="宋体"/>
          <w:b/>
          <w:bCs/>
        </w:rPr>
      </w:pPr>
      <w:r>
        <w:rPr>
          <w:rFonts w:hint="eastAsia" w:ascii="宋体" w:hAnsi="宋体" w:eastAsia="宋体" w:cs="宋体"/>
          <w:b/>
          <w:bCs/>
          <w:lang w:val="en-US" w:eastAsia="zh-CN"/>
        </w:rPr>
        <w:t>8</w:t>
      </w:r>
      <w:r>
        <w:rPr>
          <w:rFonts w:hint="eastAsia" w:ascii="宋体" w:hAnsi="宋体" w:eastAsia="宋体" w:cs="宋体"/>
          <w:b/>
          <w:bCs/>
        </w:rPr>
        <w:t>.LED</w:t>
      </w:r>
      <w:r>
        <w:rPr>
          <w:rFonts w:hint="eastAsia" w:ascii="宋体" w:hAnsi="宋体" w:eastAsia="宋体" w:cs="宋体"/>
          <w:b/>
          <w:bCs/>
          <w:lang w:val="en-US" w:eastAsia="zh-CN"/>
        </w:rPr>
        <w:t>投光灯</w:t>
      </w:r>
      <w:r>
        <w:rPr>
          <w:rFonts w:hint="eastAsia" w:ascii="宋体" w:hAnsi="宋体" w:eastAsia="宋体" w:cs="宋体"/>
          <w:b/>
          <w:bCs/>
        </w:rPr>
        <w:t>清单项目</w:t>
      </w:r>
    </w:p>
    <w:p>
      <w:pPr>
        <w:pStyle w:val="17"/>
        <w:ind w:firstLine="496"/>
        <w:rPr>
          <w:rFonts w:hint="eastAsia" w:ascii="宋体" w:hAnsi="宋体" w:cs="宋体"/>
        </w:rPr>
      </w:pPr>
      <w:r>
        <w:rPr>
          <w:rFonts w:hint="eastAsia" w:ascii="宋体" w:hAnsi="宋体" w:cs="宋体"/>
        </w:rPr>
        <w:t>（1）计量包括：主体，分不同用途、类型、规格、型号，不分安装方式，以“</w:t>
      </w:r>
      <w:r>
        <w:rPr>
          <w:rFonts w:hint="eastAsia" w:ascii="宋体" w:hAnsi="宋体" w:cs="宋体"/>
          <w:lang w:val="en-US" w:eastAsia="zh-CN"/>
        </w:rPr>
        <w:t>套”</w:t>
      </w:r>
      <w:r>
        <w:rPr>
          <w:rFonts w:hint="eastAsia" w:ascii="宋体" w:hAnsi="宋体" w:cs="宋体"/>
        </w:rPr>
        <w:t>为计量单位计算。</w:t>
      </w:r>
    </w:p>
    <w:p>
      <w:pPr>
        <w:pStyle w:val="17"/>
        <w:ind w:firstLine="496"/>
        <w:rPr>
          <w:rFonts w:hint="eastAsia" w:ascii="宋体" w:hAnsi="宋体" w:cs="宋体"/>
        </w:rPr>
      </w:pPr>
      <w:r>
        <w:rPr>
          <w:rFonts w:hint="eastAsia" w:ascii="宋体" w:hAnsi="宋体" w:cs="宋体"/>
        </w:rPr>
        <w:t>（2）计价包括：本体及支架、相关附件配件等供货、卸运、仓储保管、安装、接线接地，包括但不限于焊、压接线端子，配件管件及安装、各类预埋件留设、金属软管、补刷(喷)油漆、标识、及修补、调试、完工垃圾清理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numPr>
          <w:ilvl w:val="0"/>
          <w:numId w:val="3"/>
        </w:numPr>
        <w:ind w:firstLineChars="0"/>
        <w:rPr>
          <w:rFonts w:hint="eastAsia" w:ascii="宋体" w:hAnsi="宋体" w:eastAsia="宋体" w:cs="宋体"/>
          <w:b/>
          <w:bCs/>
        </w:rPr>
      </w:pPr>
      <w:r>
        <w:rPr>
          <w:rFonts w:hint="eastAsia" w:ascii="宋体" w:hAnsi="宋体" w:eastAsia="宋体" w:cs="宋体"/>
          <w:b/>
          <w:bCs/>
        </w:rPr>
        <w:t>灯具电源信号控制系统</w:t>
      </w:r>
    </w:p>
    <w:p>
      <w:pPr>
        <w:pStyle w:val="17"/>
        <w:ind w:left="0" w:firstLine="496"/>
        <w:rPr>
          <w:rFonts w:hint="eastAsia" w:ascii="宋体" w:hAnsi="宋体" w:cs="宋体"/>
        </w:rPr>
      </w:pPr>
      <w:r>
        <w:rPr>
          <w:rFonts w:hint="eastAsia" w:ascii="宋体" w:hAnsi="宋体" w:cs="宋体"/>
        </w:rPr>
        <w:t>所有工作内容项目均包含安装费与材料费两部分内容，材料费包括但不限于计价与未计价材料的所有材料费用，清单项目无特别描述说明的清单工程量参照定额计量规则执行。</w:t>
      </w:r>
    </w:p>
    <w:p>
      <w:pPr>
        <w:pStyle w:val="17"/>
        <w:ind w:firstLine="498"/>
        <w:rPr>
          <w:rFonts w:hint="eastAsia" w:ascii="宋体" w:hAnsi="宋体" w:eastAsia="宋体" w:cs="宋体"/>
          <w:b/>
          <w:bCs/>
        </w:rPr>
      </w:pPr>
      <w:r>
        <w:rPr>
          <w:rFonts w:hint="eastAsia" w:ascii="宋体" w:hAnsi="宋体" w:eastAsia="宋体" w:cs="宋体"/>
          <w:b/>
          <w:bCs/>
        </w:rPr>
        <w:t>1.</w:t>
      </w:r>
      <w:r>
        <w:rPr>
          <w:rFonts w:hint="eastAsia" w:ascii="宋体" w:hAnsi="宋体" w:cs="宋体"/>
          <w:b/>
          <w:bCs/>
          <w:lang w:val="en-US" w:eastAsia="zh-CN"/>
        </w:rPr>
        <w:t>总控制柜</w:t>
      </w:r>
      <w:r>
        <w:rPr>
          <w:rFonts w:hint="eastAsia" w:ascii="宋体" w:hAnsi="宋体" w:cs="宋体"/>
          <w:b/>
          <w:bCs/>
          <w:lang w:eastAsia="zh-CN"/>
        </w:rPr>
        <w:t>、</w:t>
      </w:r>
      <w:r>
        <w:rPr>
          <w:rFonts w:hint="eastAsia" w:ascii="宋体" w:hAnsi="宋体" w:cs="宋体"/>
          <w:b/>
          <w:bCs/>
          <w:lang w:val="en-US" w:eastAsia="zh-CN"/>
        </w:rPr>
        <w:t>主控箱、分控箱</w:t>
      </w:r>
      <w:r>
        <w:rPr>
          <w:rFonts w:hint="eastAsia" w:ascii="宋体" w:hAnsi="宋体" w:eastAsia="宋体" w:cs="宋体"/>
          <w:b/>
          <w:bCs/>
        </w:rPr>
        <w:t>清单项目</w:t>
      </w:r>
    </w:p>
    <w:p>
      <w:pPr>
        <w:pStyle w:val="17"/>
        <w:ind w:firstLine="496"/>
        <w:rPr>
          <w:rFonts w:hint="eastAsia" w:ascii="宋体" w:hAnsi="宋体" w:cs="宋体"/>
        </w:rPr>
      </w:pPr>
      <w:r>
        <w:rPr>
          <w:rFonts w:hint="eastAsia" w:ascii="宋体" w:hAnsi="宋体" w:cs="宋体"/>
        </w:rPr>
        <w:t>（1）计量包括：箱体、元器件及附件，分不同用途、安装方式、类型、规格、型号，以“台”为计量单位计算</w:t>
      </w:r>
      <w:r>
        <w:rPr>
          <w:rFonts w:hint="eastAsia" w:ascii="宋体" w:hAnsi="宋体" w:cs="宋体"/>
          <w:lang w:eastAsia="zh-CN"/>
        </w:rPr>
        <w:t>。</w:t>
      </w:r>
    </w:p>
    <w:p>
      <w:pPr>
        <w:pStyle w:val="17"/>
        <w:ind w:left="0" w:firstLine="496"/>
        <w:rPr>
          <w:rFonts w:hint="eastAsia" w:ascii="宋体" w:hAnsi="宋体" w:eastAsia="宋体" w:cs="宋体"/>
          <w:b w:val="0"/>
          <w:bCs w:val="0"/>
        </w:rPr>
      </w:pPr>
      <w:r>
        <w:rPr>
          <w:rFonts w:hint="eastAsia" w:ascii="宋体" w:hAnsi="宋体" w:cs="宋体"/>
        </w:rPr>
        <w:t>计价包括：本体及支架、相关附件配件等供货、卸运、仓储保管、安装、接线接地，</w:t>
      </w:r>
      <w:r>
        <w:rPr>
          <w:rFonts w:hint="eastAsia" w:ascii="宋体" w:hAnsi="宋体" w:cs="宋体"/>
          <w:lang w:val="en-US" w:eastAsia="zh-CN"/>
        </w:rPr>
        <w:t>包括但不限于</w:t>
      </w:r>
      <w:r>
        <w:rPr>
          <w:rFonts w:hint="eastAsia" w:ascii="宋体" w:hAnsi="宋体" w:cs="宋体"/>
        </w:rPr>
        <w:t>焊、压接线端子，于砖墙或有找平层的地面上的开刨槽、砖墙开孔及修补、配件管件及安装、基础型钢制作安装、补刷（喷）油漆、标识及修补、调试、完工垃圾清理等所有工作内容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20" w:firstLineChars="0"/>
        <w:outlineLvl w:val="1"/>
        <w:rPr>
          <w:rFonts w:hint="eastAsia" w:ascii="宋体" w:hAnsi="宋体" w:eastAsia="宋体" w:cs="宋体"/>
          <w:b/>
          <w:bCs/>
        </w:rPr>
      </w:pPr>
      <w:r>
        <w:rPr>
          <w:rFonts w:hint="eastAsia" w:ascii="宋体" w:hAnsi="宋体" w:cs="宋体"/>
          <w:b/>
          <w:bCs/>
          <w:lang w:val="en-US" w:eastAsia="zh-CN"/>
        </w:rPr>
        <w:t>2</w:t>
      </w:r>
      <w:r>
        <w:rPr>
          <w:rFonts w:hint="eastAsia" w:ascii="宋体" w:hAnsi="宋体" w:eastAsia="宋体" w:cs="宋体"/>
          <w:b/>
          <w:bCs/>
        </w:rPr>
        <w:t>.</w:t>
      </w:r>
      <w:r>
        <w:rPr>
          <w:rFonts w:hint="eastAsia" w:ascii="宋体" w:hAnsi="宋体" w:cs="宋体"/>
        </w:rPr>
        <w:t>网络服务器、交换机、控制器、分配网络等各类设备</w:t>
      </w:r>
      <w:r>
        <w:rPr>
          <w:rFonts w:hint="eastAsia" w:ascii="宋体" w:hAnsi="宋体" w:eastAsia="宋体" w:cs="宋体"/>
          <w:b/>
          <w:bCs/>
        </w:rPr>
        <w:t>清单项目</w:t>
      </w:r>
    </w:p>
    <w:p>
      <w:pPr>
        <w:pStyle w:val="17"/>
        <w:ind w:firstLine="496"/>
        <w:rPr>
          <w:rFonts w:hint="eastAsia" w:ascii="宋体" w:hAnsi="宋体" w:cs="宋体"/>
        </w:rPr>
      </w:pPr>
      <w:r>
        <w:rPr>
          <w:rFonts w:hint="eastAsia" w:ascii="宋体" w:hAnsi="宋体" w:cs="宋体"/>
        </w:rPr>
        <w:t>（</w:t>
      </w:r>
      <w:r>
        <w:rPr>
          <w:rFonts w:hint="eastAsia" w:ascii="宋体" w:hAnsi="宋体" w:cs="宋体"/>
          <w:lang w:val="en-US" w:eastAsia="zh-CN"/>
        </w:rPr>
        <w:t>1</w:t>
      </w:r>
      <w:r>
        <w:rPr>
          <w:rFonts w:hint="eastAsia" w:ascii="宋体" w:hAnsi="宋体" w:cs="宋体"/>
        </w:rPr>
        <w:t>）计量包括：本体设备及配件，分不同用途、类型、规格、型号，不分安装方式，以“台”为计量单位计算。</w:t>
      </w:r>
    </w:p>
    <w:p>
      <w:pPr>
        <w:pStyle w:val="17"/>
        <w:ind w:firstLine="496"/>
        <w:rPr>
          <w:rFonts w:hint="eastAsia" w:ascii="宋体" w:hAnsi="宋体" w:cs="宋体"/>
        </w:rPr>
      </w:pPr>
      <w:r>
        <w:rPr>
          <w:rFonts w:hint="eastAsia" w:ascii="宋体" w:hAnsi="宋体" w:cs="宋体"/>
        </w:rPr>
        <w:t>（</w:t>
      </w:r>
      <w:r>
        <w:rPr>
          <w:rFonts w:hint="eastAsia" w:ascii="宋体" w:hAnsi="宋体" w:cs="宋体"/>
          <w:lang w:val="en-US" w:eastAsia="zh-CN"/>
        </w:rPr>
        <w:t>2</w:t>
      </w:r>
      <w:r>
        <w:rPr>
          <w:rFonts w:hint="eastAsia" w:ascii="宋体" w:hAnsi="宋体" w:cs="宋体"/>
        </w:rPr>
        <w:t>）计价包括：本体及支架、相关附件配件等供货、卸运、仓储保管、安装、接线接地，包括但不限于焊、压接线端子，配件管件及安装、各类预埋件留设、金属软管、补刷(喷)油漆、标识、及修补、调试、完工垃圾清理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96"/>
        <w:rPr>
          <w:rFonts w:hint="eastAsia" w:ascii="宋体" w:hAnsi="宋体" w:cs="宋体"/>
        </w:rPr>
      </w:pPr>
      <w:r>
        <w:rPr>
          <w:rFonts w:hint="eastAsia" w:ascii="宋体" w:hAnsi="宋体" w:cs="宋体"/>
        </w:rPr>
        <w:t>（</w:t>
      </w:r>
      <w:r>
        <w:rPr>
          <w:rFonts w:hint="eastAsia" w:ascii="宋体" w:hAnsi="宋体" w:cs="宋体"/>
          <w:lang w:val="en-US" w:eastAsia="zh-CN"/>
        </w:rPr>
        <w:t>3</w:t>
      </w:r>
      <w:r>
        <w:rPr>
          <w:rFonts w:hint="eastAsia" w:ascii="宋体" w:hAnsi="宋体" w:cs="宋体"/>
        </w:rPr>
        <w:t>）该系统含</w:t>
      </w:r>
      <w:r>
        <w:rPr>
          <w:rFonts w:hint="eastAsia" w:ascii="宋体" w:hAnsi="宋体" w:cs="宋体"/>
          <w:snapToGrid w:val="0"/>
        </w:rPr>
        <w:t>深化设计及由此引致的一切相关费用</w:t>
      </w:r>
      <w:r>
        <w:rPr>
          <w:rFonts w:hint="eastAsia" w:ascii="宋体" w:hAnsi="宋体" w:cs="宋体"/>
        </w:rPr>
        <w:t>。</w:t>
      </w:r>
    </w:p>
    <w:p>
      <w:pPr>
        <w:pStyle w:val="17"/>
        <w:ind w:firstLine="498"/>
        <w:rPr>
          <w:rFonts w:hint="eastAsia" w:ascii="宋体" w:hAnsi="宋体" w:eastAsia="宋体" w:cs="宋体"/>
          <w:b/>
          <w:bCs/>
        </w:rPr>
      </w:pPr>
      <w:r>
        <w:rPr>
          <w:rFonts w:hint="eastAsia" w:ascii="宋体" w:hAnsi="宋体" w:cs="宋体"/>
          <w:b/>
          <w:bCs/>
          <w:lang w:val="en-US" w:eastAsia="zh-CN"/>
        </w:rPr>
        <w:t>3</w:t>
      </w:r>
      <w:r>
        <w:rPr>
          <w:rFonts w:hint="eastAsia" w:ascii="宋体" w:hAnsi="宋体" w:eastAsia="宋体" w:cs="宋体"/>
          <w:b/>
          <w:bCs/>
        </w:rPr>
        <w:t>.电缆桥架、线槽清单项目</w:t>
      </w:r>
    </w:p>
    <w:p>
      <w:pPr>
        <w:pStyle w:val="17"/>
        <w:ind w:firstLine="420" w:firstLineChars="0"/>
        <w:outlineLvl w:val="1"/>
        <w:rPr>
          <w:rFonts w:hint="eastAsia" w:ascii="宋体" w:hAnsi="宋体" w:cs="宋体"/>
        </w:rPr>
      </w:pPr>
      <w:r>
        <w:rPr>
          <w:rFonts w:hint="eastAsia" w:ascii="宋体" w:hAnsi="宋体" w:cs="宋体"/>
        </w:rPr>
        <w:t>（1）计量包括：电缆桥架（包括盖板、隔板、三通、弯头、支承件等附件以及软接头、接地铜排等全部配件），按不同材质以截面半周长为步距，以“</w:t>
      </w:r>
      <w:r>
        <w:rPr>
          <w:rFonts w:hint="eastAsia" w:ascii="宋体" w:hAnsi="宋体" w:cs="宋体"/>
          <w:lang w:val="en-US" w:eastAsia="zh-CN"/>
        </w:rPr>
        <w:t>m</w:t>
      </w:r>
      <w:r>
        <w:rPr>
          <w:rFonts w:hint="eastAsia" w:ascii="宋体" w:hAnsi="宋体" w:cs="宋体"/>
        </w:rPr>
        <w:t>”为计量单位计算。</w:t>
      </w:r>
    </w:p>
    <w:p>
      <w:pPr>
        <w:pStyle w:val="8"/>
        <w:keepNext w:val="0"/>
        <w:keepLines w:val="0"/>
        <w:widowControl/>
        <w:suppressLineNumbers w:val="0"/>
        <w:spacing w:before="0" w:beforeAutospacing="0" w:after="0" w:afterAutospacing="0" w:line="360" w:lineRule="auto"/>
        <w:ind w:left="0" w:right="0" w:firstLine="240" w:firstLineChars="100"/>
        <w:rPr>
          <w:rFonts w:hint="eastAsia" w:eastAsia="宋体"/>
          <w:lang w:eastAsia="zh-CN"/>
        </w:rPr>
      </w:pPr>
      <w:r>
        <w:rPr>
          <w:rFonts w:hint="eastAsia" w:cs="宋体"/>
        </w:rPr>
        <w:t>（</w:t>
      </w:r>
      <w:r>
        <w:rPr>
          <w:rFonts w:hint="eastAsia"/>
        </w:rPr>
        <w:t>2</w:t>
      </w:r>
      <w:r>
        <w:rPr>
          <w:rFonts w:hint="eastAsia" w:cs="宋体"/>
        </w:rPr>
        <w:t>）计价包括：</w:t>
      </w:r>
      <w:r>
        <w:t>本体及相关附件配件的材料供运卸货、采保、全部配件安装，包括但不限于：电缆桥架、盖板及中间隔板等附件和配件安装、支座或支架制作安装、除锈、防腐刷油、跨接地、于砖墙或有找平层的地面上的开刨槽、砖墙开孔、修补、相关封边收口、防火堵洞和标示，完工垃圾清理等所有工作内容</w:t>
      </w:r>
      <w:r>
        <w:rPr>
          <w:rFonts w:hint="eastAsia"/>
          <w:lang w:val="en-US" w:eastAsia="zh-CN"/>
        </w:rPr>
        <w:t>均达合格验收标准的</w:t>
      </w:r>
      <w:r>
        <w:rPr>
          <w:rFonts w:hint="eastAsia" w:cs="宋体"/>
        </w:rPr>
        <w:t>相关费用</w:t>
      </w:r>
      <w:r>
        <w:rPr>
          <w:rFonts w:hint="eastAsia" w:cs="宋体"/>
          <w:lang w:eastAsia="zh-CN"/>
        </w:rPr>
        <w:t>。</w:t>
      </w:r>
    </w:p>
    <w:p>
      <w:pPr>
        <w:pStyle w:val="17"/>
        <w:ind w:firstLine="420" w:firstLineChars="0"/>
        <w:outlineLvl w:val="1"/>
        <w:rPr>
          <w:rFonts w:hint="eastAsia" w:ascii="宋体" w:hAnsi="宋体" w:eastAsia="宋体" w:cs="宋体"/>
          <w:b/>
          <w:bCs/>
        </w:rPr>
      </w:pPr>
      <w:r>
        <w:rPr>
          <w:rFonts w:hint="eastAsia" w:ascii="宋体" w:hAnsi="宋体" w:cs="宋体"/>
          <w:b/>
          <w:bCs/>
          <w:lang w:val="en-US" w:eastAsia="zh-CN"/>
        </w:rPr>
        <w:t>4</w:t>
      </w:r>
      <w:r>
        <w:rPr>
          <w:rFonts w:hint="eastAsia" w:ascii="宋体" w:hAnsi="宋体" w:eastAsia="宋体" w:cs="宋体"/>
          <w:b/>
          <w:bCs/>
        </w:rPr>
        <w:t>.配管清单项目</w:t>
      </w:r>
    </w:p>
    <w:p>
      <w:pPr>
        <w:pStyle w:val="17"/>
        <w:ind w:firstLine="496"/>
        <w:rPr>
          <w:rFonts w:hint="eastAsia" w:ascii="宋体" w:hAnsi="宋体" w:cs="宋体"/>
        </w:rPr>
      </w:pPr>
      <w:r>
        <w:rPr>
          <w:rFonts w:hint="eastAsia" w:ascii="宋体" w:hAnsi="宋体" w:cs="宋体"/>
        </w:rPr>
        <w:t>（1）计量包括：分不同材质、不同规格，不分敷设方式，以“</w:t>
      </w:r>
      <w:r>
        <w:rPr>
          <w:rFonts w:hint="eastAsia" w:ascii="宋体" w:hAnsi="宋体" w:cs="宋体"/>
          <w:lang w:val="en-US" w:eastAsia="zh-CN"/>
        </w:rPr>
        <w:t>m</w:t>
      </w:r>
      <w:r>
        <w:rPr>
          <w:rFonts w:hint="eastAsia" w:ascii="宋体" w:hAnsi="宋体" w:cs="宋体"/>
        </w:rPr>
        <w:t>”为计量单位计算。</w:t>
      </w:r>
    </w:p>
    <w:p>
      <w:pPr>
        <w:pStyle w:val="17"/>
        <w:ind w:firstLine="496"/>
        <w:rPr>
          <w:rFonts w:hint="eastAsia" w:ascii="宋体" w:hAnsi="宋体" w:cs="宋体"/>
        </w:rPr>
      </w:pPr>
      <w:r>
        <w:rPr>
          <w:rFonts w:hint="eastAsia" w:ascii="宋体" w:hAnsi="宋体" w:cs="宋体"/>
        </w:rPr>
        <w:t>（2）计价包括：本体及相关附件配件安装综合考虑材料供运卸货、采购保管等，包括但不限于:接线盒安装,线管、支座或支架制作安装，及其全部配件及管件安装与除锈刷油，综合的配管敷设方式和软管的配接管径及长度，跨接地，穿线用牵引铁线、砼结构内的管道预埋施工、于砖墙或有找平层的地面上开刨槽、砖墙开孔、修补、相关封边收口和防火封堵，完工垃圾清理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20" w:firstLineChars="0"/>
        <w:outlineLvl w:val="1"/>
        <w:rPr>
          <w:rFonts w:hint="eastAsia" w:ascii="宋体" w:hAnsi="宋体" w:eastAsia="宋体" w:cs="宋体"/>
          <w:b/>
          <w:bCs/>
        </w:rPr>
      </w:pPr>
      <w:r>
        <w:rPr>
          <w:rFonts w:hint="eastAsia" w:ascii="宋体" w:hAnsi="宋体" w:cs="宋体"/>
          <w:b/>
          <w:bCs/>
          <w:lang w:val="en-US" w:eastAsia="zh-CN"/>
        </w:rPr>
        <w:t>5</w:t>
      </w:r>
      <w:r>
        <w:rPr>
          <w:rFonts w:hint="eastAsia" w:ascii="宋体" w:hAnsi="宋体" w:eastAsia="宋体" w:cs="宋体"/>
          <w:b/>
          <w:bCs/>
        </w:rPr>
        <w:t>.</w:t>
      </w:r>
      <w:r>
        <w:rPr>
          <w:rFonts w:hint="eastAsia" w:ascii="宋体" w:hAnsi="宋体" w:eastAsia="宋体" w:cs="宋体"/>
          <w:b/>
          <w:bCs/>
          <w:lang w:val="en-US" w:eastAsia="zh-CN"/>
        </w:rPr>
        <w:t>光缆、控制电缆、电缆</w:t>
      </w:r>
      <w:r>
        <w:rPr>
          <w:rFonts w:hint="eastAsia" w:ascii="宋体" w:hAnsi="宋体" w:eastAsia="宋体" w:cs="宋体"/>
          <w:b/>
          <w:bCs/>
        </w:rPr>
        <w:t>清单项目</w:t>
      </w:r>
    </w:p>
    <w:p>
      <w:pPr>
        <w:pStyle w:val="17"/>
        <w:ind w:firstLine="496"/>
        <w:rPr>
          <w:rFonts w:hint="eastAsia" w:ascii="宋体" w:hAnsi="宋体" w:cs="宋体"/>
        </w:rPr>
      </w:pPr>
      <w:r>
        <w:rPr>
          <w:rFonts w:hint="eastAsia" w:ascii="宋体" w:hAnsi="宋体" w:cs="宋体"/>
        </w:rPr>
        <w:t>（1）计量包括：分电压等级、用途、材质、规格、型号，不分敷设方式，以“</w:t>
      </w:r>
      <w:r>
        <w:rPr>
          <w:rFonts w:hint="eastAsia" w:ascii="宋体" w:hAnsi="宋体" w:cs="宋体"/>
          <w:lang w:val="en-US" w:eastAsia="zh-CN"/>
        </w:rPr>
        <w:t>m</w:t>
      </w:r>
      <w:r>
        <w:rPr>
          <w:rFonts w:hint="eastAsia" w:ascii="宋体" w:hAnsi="宋体" w:cs="宋体"/>
        </w:rPr>
        <w:t>”为计量单位计算。</w:t>
      </w:r>
    </w:p>
    <w:p>
      <w:pPr>
        <w:pStyle w:val="17"/>
        <w:ind w:firstLine="496"/>
        <w:rPr>
          <w:rFonts w:hint="eastAsia" w:ascii="宋体" w:hAnsi="宋体" w:cs="宋体"/>
        </w:rPr>
      </w:pPr>
      <w:r>
        <w:rPr>
          <w:rFonts w:hint="eastAsia" w:ascii="宋体" w:hAnsi="宋体" w:cs="宋体"/>
        </w:rPr>
        <w:t>（2）计价包括：本体及支架、相关附件配件等供货、卸运、仓储保管、安装、</w:t>
      </w:r>
      <w:r>
        <w:rPr>
          <w:rFonts w:hint="eastAsia" w:ascii="宋体" w:hAnsi="宋体" w:cs="宋体"/>
          <w:lang w:val="en-US" w:eastAsia="zh-CN"/>
        </w:rPr>
        <w:t>包括但不限于：</w:t>
      </w:r>
      <w:r>
        <w:rPr>
          <w:rFonts w:hint="eastAsia" w:ascii="宋体" w:hAnsi="宋体" w:cs="宋体"/>
        </w:rPr>
        <w:t>揭（盖）盖板、电缆敷设、电缆头（含中间接头、T接头等）制作及安装、接地、</w:t>
      </w:r>
      <w:r>
        <w:rPr>
          <w:rFonts w:hint="eastAsia" w:ascii="宋体" w:hAnsi="宋体" w:cs="宋体"/>
          <w:lang w:val="en-US" w:eastAsia="zh-CN"/>
        </w:rPr>
        <w:t>线路</w:t>
      </w:r>
      <w:r>
        <w:rPr>
          <w:rFonts w:hint="eastAsia" w:ascii="宋体" w:hAnsi="宋体" w:cs="宋体"/>
        </w:rPr>
        <w:t>试压</w:t>
      </w:r>
      <w:r>
        <w:rPr>
          <w:rFonts w:hint="eastAsia" w:ascii="宋体" w:hAnsi="宋体" w:cs="宋体"/>
          <w:lang w:val="en-US" w:eastAsia="zh-CN"/>
        </w:rPr>
        <w:t>和</w:t>
      </w:r>
      <w:r>
        <w:rPr>
          <w:rFonts w:hint="eastAsia" w:ascii="宋体" w:hAnsi="宋体" w:cs="宋体"/>
        </w:rPr>
        <w:t>测试、防火堵洞、电缆防护、电缆防火隔板、电缆防火涂料、</w:t>
      </w:r>
      <w:r>
        <w:rPr>
          <w:rFonts w:hint="eastAsia" w:ascii="宋体" w:hAnsi="宋体" w:cs="宋体"/>
          <w:lang w:val="en-US" w:eastAsia="zh-CN"/>
        </w:rPr>
        <w:t>回路</w:t>
      </w:r>
      <w:r>
        <w:rPr>
          <w:rFonts w:hint="eastAsia" w:ascii="宋体" w:hAnsi="宋体" w:cs="宋体"/>
        </w:rPr>
        <w:t>调试、电缆穿刺线夹制作及安装、电缆标识牌，相关封边收口封堵，完工垃圾清理等所有工作内容等所有工作内容</w:t>
      </w:r>
      <w:r>
        <w:rPr>
          <w:rFonts w:hint="eastAsia" w:ascii="宋体" w:hAnsi="宋体" w:cs="宋体"/>
          <w:lang w:val="en-US" w:eastAsia="zh-CN"/>
        </w:rPr>
        <w:t>均达合格验收标准的</w:t>
      </w:r>
      <w:r>
        <w:rPr>
          <w:rFonts w:hint="eastAsia" w:ascii="宋体" w:hAnsi="宋体" w:cs="宋体"/>
        </w:rPr>
        <w:t>相关费用。</w:t>
      </w:r>
    </w:p>
    <w:p>
      <w:pPr>
        <w:pStyle w:val="17"/>
        <w:ind w:firstLine="498"/>
        <w:outlineLvl w:val="1"/>
        <w:rPr>
          <w:rFonts w:hint="eastAsia" w:ascii="宋体" w:hAnsi="宋体" w:eastAsia="宋体" w:cs="宋体"/>
          <w:b/>
          <w:bCs/>
        </w:rPr>
      </w:pPr>
      <w:r>
        <w:rPr>
          <w:rFonts w:hint="eastAsia" w:ascii="宋体" w:hAnsi="宋体" w:cs="宋体"/>
          <w:b/>
          <w:bCs/>
          <w:lang w:val="en-US" w:eastAsia="zh-CN"/>
        </w:rPr>
        <w:t>6</w:t>
      </w:r>
      <w:r>
        <w:rPr>
          <w:rFonts w:hint="eastAsia" w:ascii="宋体" w:hAnsi="宋体" w:eastAsia="宋体" w:cs="宋体"/>
          <w:b/>
          <w:bCs/>
        </w:rPr>
        <w:t>.</w:t>
      </w:r>
      <w:r>
        <w:rPr>
          <w:rFonts w:hint="eastAsia" w:ascii="宋体" w:hAnsi="宋体" w:eastAsia="宋体" w:cs="宋体"/>
          <w:b/>
          <w:bCs/>
          <w:lang w:val="en-US" w:eastAsia="zh-CN"/>
        </w:rPr>
        <w:t>双绞线、多芯线、电线</w:t>
      </w:r>
      <w:r>
        <w:rPr>
          <w:rFonts w:hint="eastAsia" w:ascii="宋体" w:hAnsi="宋体" w:eastAsia="宋体" w:cs="宋体"/>
          <w:b/>
          <w:bCs/>
        </w:rPr>
        <w:t>配线清单项目</w:t>
      </w:r>
    </w:p>
    <w:p>
      <w:pPr>
        <w:pStyle w:val="17"/>
        <w:ind w:firstLine="496"/>
        <w:rPr>
          <w:rFonts w:hint="eastAsia" w:ascii="宋体" w:hAnsi="宋体" w:cs="宋体"/>
        </w:rPr>
      </w:pPr>
      <w:r>
        <w:rPr>
          <w:rFonts w:hint="eastAsia" w:ascii="宋体" w:hAnsi="宋体" w:cs="宋体"/>
        </w:rPr>
        <w:t>（1）计量包括：分电压等级、用途、材质、规格、型号，不分敷设方式，以</w:t>
      </w:r>
      <w:r>
        <w:rPr>
          <w:rFonts w:hint="eastAsia" w:ascii="宋体" w:hAnsi="宋体" w:cs="宋体"/>
          <w:lang w:eastAsia="zh-CN"/>
        </w:rPr>
        <w:t>“m”</w:t>
      </w:r>
      <w:r>
        <w:rPr>
          <w:rFonts w:hint="eastAsia" w:ascii="宋体" w:hAnsi="宋体" w:cs="宋体"/>
        </w:rPr>
        <w:t>为计量单位计算。</w:t>
      </w:r>
    </w:p>
    <w:p>
      <w:pPr>
        <w:pStyle w:val="17"/>
        <w:ind w:firstLine="496"/>
        <w:rPr>
          <w:rFonts w:hint="eastAsia" w:ascii="宋体" w:hAnsi="宋体" w:cs="宋体"/>
          <w:lang w:eastAsia="zh-CN"/>
        </w:rPr>
      </w:pPr>
      <w:r>
        <w:rPr>
          <w:rFonts w:hint="eastAsia" w:ascii="宋体" w:hAnsi="宋体" w:cs="宋体"/>
        </w:rPr>
        <w:t>（2）计价包括：本体及相关附件配件材料供运卸货、采购保管和综合敷设方式等，包括但不限于：扫管、涂滑石粉、穿线、编号、接焊包头、压接线</w:t>
      </w:r>
      <w:r>
        <w:rPr>
          <w:rFonts w:hint="eastAsia" w:ascii="宋体" w:hAnsi="宋体" w:cs="宋体"/>
          <w:lang w:val="en-US" w:eastAsia="zh-CN"/>
        </w:rPr>
        <w:t>端子</w:t>
      </w:r>
      <w:r>
        <w:rPr>
          <w:rFonts w:hint="eastAsia" w:ascii="宋体" w:hAnsi="宋体" w:cs="宋体"/>
        </w:rPr>
        <w:t>、包绝缘布、线路绝缘测试</w:t>
      </w:r>
      <w:r>
        <w:rPr>
          <w:rFonts w:hint="eastAsia" w:ascii="宋体" w:hAnsi="宋体" w:cs="宋体"/>
          <w:lang w:eastAsia="zh-CN"/>
        </w:rPr>
        <w:t>、</w:t>
      </w:r>
      <w:r>
        <w:rPr>
          <w:rFonts w:hint="eastAsia" w:ascii="宋体" w:hAnsi="宋体" w:cs="宋体"/>
          <w:lang w:val="en-US" w:eastAsia="zh-CN"/>
        </w:rPr>
        <w:t>试压和回路</w:t>
      </w:r>
      <w:r>
        <w:rPr>
          <w:rFonts w:hint="eastAsia" w:ascii="宋体" w:hAnsi="宋体" w:cs="宋体"/>
        </w:rPr>
        <w:t>调试，相关封边收口封堵，完工垃圾清理等所有工作内容等所有工作内容</w:t>
      </w:r>
      <w:r>
        <w:rPr>
          <w:rFonts w:hint="eastAsia" w:ascii="宋体" w:hAnsi="宋体" w:cs="宋体"/>
          <w:lang w:val="en-US" w:eastAsia="zh-CN"/>
        </w:rPr>
        <w:t>均达合格验收标准的</w:t>
      </w:r>
      <w:r>
        <w:rPr>
          <w:rFonts w:hint="eastAsia" w:ascii="宋体" w:hAnsi="宋体" w:cs="宋体"/>
        </w:rPr>
        <w:t>相关费用</w:t>
      </w:r>
      <w:r>
        <w:rPr>
          <w:rFonts w:hint="eastAsia" w:ascii="宋体" w:hAnsi="宋体" w:cs="宋体"/>
          <w:lang w:eastAsia="zh-CN"/>
        </w:rPr>
        <w:t>。</w:t>
      </w:r>
    </w:p>
    <w:p>
      <w:pPr>
        <w:pStyle w:val="17"/>
        <w:spacing w:before="0" w:after="0" w:afterAutospacing="0"/>
        <w:ind w:firstLine="498" w:firstLineChars="200"/>
        <w:outlineLvl w:val="1"/>
        <w:rPr>
          <w:rFonts w:hint="eastAsia" w:ascii="宋体" w:hAnsi="宋体" w:eastAsia="宋体" w:cs="宋体"/>
          <w:b/>
          <w:bCs/>
          <w:color w:val="000000"/>
          <w:highlight w:val="none"/>
          <w:lang w:val="en-US" w:eastAsia="zh-CN"/>
        </w:rPr>
      </w:pPr>
      <w:r>
        <w:rPr>
          <w:rFonts w:hint="eastAsia" w:ascii="宋体" w:hAnsi="宋体" w:cs="宋体"/>
          <w:b/>
          <w:bCs/>
          <w:color w:val="000000"/>
          <w:highlight w:val="none"/>
          <w:lang w:val="en-US" w:eastAsia="zh-CN"/>
        </w:rPr>
        <w:t>7.系统调试及试运行清单项目</w:t>
      </w:r>
    </w:p>
    <w:p>
      <w:pPr>
        <w:pStyle w:val="17"/>
        <w:ind w:firstLine="498"/>
        <w:outlineLvl w:val="1"/>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en-US" w:eastAsia="zh-CN"/>
        </w:rPr>
        <w:t>（1）</w:t>
      </w:r>
      <w:r>
        <w:rPr>
          <w:rFonts w:hint="eastAsia" w:ascii="宋体" w:hAnsi="宋体" w:eastAsia="宋体" w:cs="宋体"/>
          <w:b w:val="0"/>
          <w:bCs w:val="0"/>
          <w:color w:val="auto"/>
          <w:highlight w:val="none"/>
        </w:rPr>
        <w:t>计量包括：分不同</w:t>
      </w:r>
      <w:r>
        <w:rPr>
          <w:rFonts w:hint="eastAsia" w:ascii="宋体" w:hAnsi="宋体" w:cs="宋体"/>
          <w:b w:val="0"/>
          <w:bCs w:val="0"/>
          <w:lang w:val="en-US" w:eastAsia="zh-CN"/>
        </w:rPr>
        <w:t>类别</w:t>
      </w:r>
      <w:r>
        <w:rPr>
          <w:rFonts w:hint="eastAsia" w:ascii="宋体" w:hAnsi="宋体" w:eastAsia="宋体" w:cs="宋体"/>
          <w:b w:val="0"/>
          <w:bCs w:val="0"/>
          <w:color w:val="auto"/>
          <w:highlight w:val="none"/>
        </w:rPr>
        <w:t>、</w:t>
      </w:r>
      <w:r>
        <w:rPr>
          <w:rFonts w:hint="eastAsia" w:ascii="宋体" w:hAnsi="宋体" w:cs="宋体"/>
          <w:b w:val="0"/>
          <w:bCs w:val="0"/>
          <w:lang w:val="en-US" w:eastAsia="zh-CN"/>
        </w:rPr>
        <w:t>点数</w:t>
      </w:r>
      <w:r>
        <w:rPr>
          <w:rFonts w:hint="eastAsia" w:ascii="宋体" w:hAnsi="宋体" w:eastAsia="宋体" w:cs="宋体"/>
          <w:b w:val="0"/>
          <w:bCs w:val="0"/>
          <w:color w:val="auto"/>
          <w:highlight w:val="none"/>
        </w:rPr>
        <w:t>，以“</w:t>
      </w:r>
      <w:r>
        <w:rPr>
          <w:rFonts w:hint="eastAsia" w:ascii="宋体" w:hAnsi="宋体" w:cs="宋体"/>
          <w:b w:val="0"/>
          <w:bCs w:val="0"/>
          <w:lang w:val="en-US" w:eastAsia="zh-CN"/>
        </w:rPr>
        <w:t>系统</w:t>
      </w:r>
      <w:r>
        <w:rPr>
          <w:rFonts w:hint="eastAsia" w:ascii="宋体" w:hAnsi="宋体" w:eastAsia="宋体" w:cs="宋体"/>
          <w:b w:val="0"/>
          <w:bCs w:val="0"/>
          <w:color w:val="auto"/>
          <w:highlight w:val="none"/>
        </w:rPr>
        <w:t>”为单位计算。</w:t>
      </w:r>
    </w:p>
    <w:p>
      <w:pPr>
        <w:pStyle w:val="17"/>
        <w:ind w:firstLine="498" w:firstLineChars="0"/>
        <w:outlineLvl w:val="1"/>
        <w:rPr>
          <w:rFonts w:hint="eastAsia" w:ascii="宋体" w:hAnsi="宋体" w:cs="宋体"/>
        </w:rPr>
      </w:pPr>
      <w:r>
        <w:rPr>
          <w:rFonts w:hint="eastAsia" w:ascii="宋体" w:hAnsi="宋体" w:eastAsia="宋体" w:cs="宋体"/>
          <w:b w:val="0"/>
          <w:bCs w:val="0"/>
          <w:color w:val="auto"/>
          <w:highlight w:val="none"/>
          <w:lang w:val="en-US" w:eastAsia="zh-CN"/>
        </w:rPr>
        <w:t>（2）</w:t>
      </w:r>
      <w:r>
        <w:rPr>
          <w:rFonts w:hint="eastAsia" w:ascii="宋体" w:hAnsi="宋体" w:eastAsia="宋体" w:cs="宋体"/>
          <w:b w:val="0"/>
          <w:bCs w:val="0"/>
          <w:color w:val="auto"/>
          <w:highlight w:val="none"/>
        </w:rPr>
        <w:t>计价包括：</w:t>
      </w:r>
      <w:r>
        <w:rPr>
          <w:rFonts w:hint="eastAsia" w:ascii="宋体" w:hAnsi="宋体" w:eastAsia="宋体" w:cs="宋体"/>
          <w:b w:val="0"/>
          <w:bCs w:val="0"/>
          <w:color w:val="auto"/>
          <w:highlight w:val="none"/>
          <w:lang w:eastAsia="zh-CN"/>
        </w:rPr>
        <w:t>根据项目功能需求、设计参数及相关验收标准及技术要求，</w:t>
      </w:r>
      <w:r>
        <w:rPr>
          <w:rFonts w:hint="eastAsia" w:ascii="宋体" w:hAnsi="宋体" w:cs="宋体"/>
          <w:b w:val="0"/>
          <w:bCs w:val="0"/>
          <w:lang w:val="en-US" w:eastAsia="zh-CN"/>
        </w:rPr>
        <w:t>完成</w:t>
      </w:r>
      <w:r>
        <w:rPr>
          <w:rFonts w:hint="eastAsia" w:ascii="宋体" w:hAnsi="宋体" w:eastAsia="宋体" w:cs="宋体"/>
          <w:b w:val="0"/>
          <w:bCs w:val="0"/>
          <w:lang w:eastAsia="zh-CN"/>
        </w:rPr>
        <w:t>系统调试全过程及相关调试辅助工作和机械以及系统设备的安装拆除及恢复工作，包括但不限于综合考虑试验与调试事前事中事后各工程协作因素、计划安排、工作方案、系统安装及整体软件调试与试运行、完工垃圾清理、记录调试及试运行数据、分析并出具调试及试运行合格报告文件、软件培训、维护等售后服务等</w:t>
      </w:r>
      <w:r>
        <w:rPr>
          <w:rFonts w:hint="eastAsia" w:ascii="宋体" w:hAnsi="宋体" w:eastAsia="宋体" w:cs="宋体"/>
          <w:b w:val="0"/>
          <w:bCs w:val="0"/>
          <w:color w:val="auto"/>
          <w:highlight w:val="none"/>
        </w:rPr>
        <w:t>所有</w:t>
      </w:r>
      <w:r>
        <w:rPr>
          <w:rFonts w:hint="eastAsia" w:ascii="宋体" w:hAnsi="宋体" w:eastAsia="宋体" w:cs="宋体"/>
          <w:b w:val="0"/>
          <w:bCs w:val="0"/>
          <w:color w:val="auto"/>
          <w:highlight w:val="none"/>
          <w:lang w:val="en-US" w:eastAsia="zh-CN"/>
        </w:rPr>
        <w:t>费用</w:t>
      </w:r>
      <w:r>
        <w:rPr>
          <w:rFonts w:hint="eastAsia" w:ascii="宋体" w:hAnsi="宋体" w:cs="宋体"/>
          <w:b w:val="0"/>
          <w:bCs w:val="0"/>
          <w:lang w:val="en-US" w:eastAsia="zh-CN"/>
        </w:rPr>
        <w:t>。</w:t>
      </w:r>
    </w:p>
    <w:p>
      <w:pPr>
        <w:pStyle w:val="19"/>
        <w:spacing w:before="120" w:after="120" w:line="360" w:lineRule="auto"/>
        <w:rPr>
          <w:rFonts w:hint="eastAsia" w:ascii="宋体" w:hAnsi="宋体" w:eastAsia="宋体" w:cs="宋体"/>
          <w:sz w:val="24"/>
          <w:szCs w:val="24"/>
        </w:rPr>
      </w:pPr>
      <w:bookmarkStart w:id="58" w:name="_Toc243458109"/>
      <w:bookmarkStart w:id="59" w:name="_Toc243070783"/>
      <w:bookmarkStart w:id="60" w:name="_Toc468403001"/>
      <w:bookmarkStart w:id="61" w:name="_Toc294031077"/>
      <w:bookmarkStart w:id="62" w:name="_Toc314044190"/>
      <w:bookmarkStart w:id="63" w:name="_Toc30112"/>
      <w:bookmarkStart w:id="64" w:name="_Toc316916410"/>
      <w:bookmarkStart w:id="65" w:name="_Toc5854"/>
      <w:bookmarkStart w:id="66" w:name="_Toc3891"/>
      <w:bookmarkStart w:id="67" w:name="_Toc25282"/>
      <w:r>
        <w:rPr>
          <w:rFonts w:hint="eastAsia" w:ascii="宋体" w:hAnsi="宋体" w:eastAsia="宋体" w:cs="宋体"/>
          <w:kern w:val="44"/>
          <w:sz w:val="24"/>
          <w:szCs w:val="24"/>
        </w:rPr>
        <w:t>第二部分工程量清单</w:t>
      </w:r>
      <w:bookmarkEnd w:id="58"/>
      <w:bookmarkEnd w:id="59"/>
      <w:r>
        <w:rPr>
          <w:rFonts w:hint="eastAsia" w:ascii="宋体" w:hAnsi="宋体" w:eastAsia="宋体" w:cs="宋体"/>
          <w:sz w:val="24"/>
          <w:szCs w:val="24"/>
        </w:rPr>
        <w:t>填报须知</w:t>
      </w:r>
      <w:bookmarkEnd w:id="60"/>
      <w:bookmarkEnd w:id="61"/>
      <w:bookmarkEnd w:id="62"/>
      <w:bookmarkEnd w:id="63"/>
      <w:bookmarkEnd w:id="64"/>
      <w:bookmarkEnd w:id="65"/>
      <w:bookmarkEnd w:id="66"/>
      <w:bookmarkEnd w:id="67"/>
    </w:p>
    <w:p>
      <w:pPr>
        <w:pStyle w:val="17"/>
        <w:ind w:firstLine="496"/>
        <w:rPr>
          <w:rFonts w:hint="eastAsia" w:ascii="宋体" w:hAnsi="宋体" w:cs="宋体"/>
        </w:rPr>
      </w:pPr>
      <w:r>
        <w:rPr>
          <w:rFonts w:hint="eastAsia" w:ascii="宋体" w:hAnsi="宋体" w:cs="宋体"/>
        </w:rPr>
        <w:t>一、表格组成如下：</w:t>
      </w:r>
    </w:p>
    <w:p>
      <w:pPr>
        <w:pStyle w:val="17"/>
        <w:ind w:firstLine="2976" w:firstLineChars="1200"/>
        <w:rPr>
          <w:rFonts w:hint="eastAsia" w:ascii="宋体" w:hAnsi="宋体" w:cs="宋体"/>
        </w:rPr>
      </w:pPr>
      <w:r>
        <w:rPr>
          <w:rFonts w:hint="eastAsia" w:ascii="宋体" w:hAnsi="宋体" w:cs="宋体"/>
        </w:rPr>
        <w:t>第</w:t>
      </w:r>
      <w:r>
        <w:rPr>
          <w:rFonts w:ascii="宋体" w:hAnsi="宋体" w:cs="宋体"/>
        </w:rPr>
        <w:t>1</w:t>
      </w:r>
      <w:r>
        <w:rPr>
          <w:rFonts w:hint="eastAsia" w:ascii="宋体" w:hAnsi="宋体" w:cs="宋体"/>
        </w:rPr>
        <w:t>部分</w:t>
      </w:r>
    </w:p>
    <w:p>
      <w:pPr>
        <w:pStyle w:val="17"/>
        <w:numPr>
          <w:ilvl w:val="0"/>
          <w:numId w:val="5"/>
        </w:numPr>
        <w:ind w:firstLineChars="0"/>
        <w:rPr>
          <w:rFonts w:hint="eastAsia" w:ascii="宋体" w:hAnsi="宋体" w:cs="宋体"/>
        </w:rPr>
      </w:pPr>
      <w:r>
        <w:rPr>
          <w:rFonts w:hint="eastAsia" w:ascii="宋体" w:hAnsi="宋体" w:cs="宋体"/>
        </w:rPr>
        <w:t>编制说明；</w:t>
      </w:r>
    </w:p>
    <w:p>
      <w:pPr>
        <w:pStyle w:val="17"/>
        <w:numPr>
          <w:ilvl w:val="0"/>
          <w:numId w:val="5"/>
        </w:numPr>
        <w:ind w:firstLine="382" w:firstLineChars="0"/>
        <w:rPr>
          <w:rFonts w:hint="eastAsia" w:ascii="宋体" w:hAnsi="宋体" w:cs="宋体"/>
        </w:rPr>
      </w:pPr>
      <w:r>
        <w:rPr>
          <w:rFonts w:hint="eastAsia" w:ascii="宋体" w:hAnsi="宋体" w:cs="宋体"/>
        </w:rPr>
        <w:t>建设项目投标报价汇总表</w:t>
      </w:r>
    </w:p>
    <w:p>
      <w:pPr>
        <w:pStyle w:val="17"/>
        <w:numPr>
          <w:ilvl w:val="0"/>
          <w:numId w:val="5"/>
        </w:numPr>
        <w:ind w:firstLine="381" w:firstLineChars="154"/>
        <w:rPr>
          <w:rFonts w:hint="eastAsia" w:ascii="宋体" w:hAnsi="宋体" w:cs="宋体"/>
        </w:rPr>
      </w:pPr>
      <w:r>
        <w:rPr>
          <w:rFonts w:hint="eastAsia" w:ascii="宋体" w:hAnsi="宋体" w:cs="宋体"/>
        </w:rPr>
        <w:t>单项工程投标报价汇总表</w:t>
      </w:r>
    </w:p>
    <w:p>
      <w:pPr>
        <w:pStyle w:val="17"/>
        <w:ind w:firstLine="2976" w:firstLineChars="1200"/>
        <w:rPr>
          <w:rFonts w:hint="eastAsia" w:ascii="宋体" w:hAnsi="宋体" w:cs="宋体"/>
        </w:rPr>
      </w:pPr>
      <w:r>
        <w:rPr>
          <w:rFonts w:hint="eastAsia" w:ascii="宋体" w:hAnsi="宋体" w:cs="宋体"/>
        </w:rPr>
        <w:t>第</w:t>
      </w:r>
      <w:r>
        <w:rPr>
          <w:rFonts w:ascii="宋体" w:hAnsi="宋体" w:cs="宋体"/>
        </w:rPr>
        <w:t>2</w:t>
      </w:r>
      <w:r>
        <w:rPr>
          <w:rFonts w:hint="eastAsia" w:ascii="宋体" w:hAnsi="宋体" w:cs="宋体"/>
        </w:rPr>
        <w:t>部分</w:t>
      </w:r>
    </w:p>
    <w:p>
      <w:pPr>
        <w:pStyle w:val="17"/>
        <w:ind w:firstLine="496"/>
        <w:rPr>
          <w:rFonts w:hint="eastAsia" w:ascii="宋体" w:hAnsi="宋体" w:cs="宋体"/>
        </w:rPr>
      </w:pPr>
      <w:r>
        <w:rPr>
          <w:rFonts w:ascii="宋体" w:hAnsi="宋体" w:cs="宋体"/>
        </w:rPr>
        <w:t>1</w:t>
      </w:r>
      <w:r>
        <w:rPr>
          <w:rFonts w:hint="eastAsia" w:ascii="宋体" w:hAnsi="宋体" w:cs="宋体"/>
        </w:rPr>
        <w:t>、单位工程投标报价汇总表</w:t>
      </w:r>
    </w:p>
    <w:p>
      <w:pPr>
        <w:pStyle w:val="17"/>
        <w:ind w:firstLine="496"/>
        <w:rPr>
          <w:rFonts w:hint="eastAsia" w:ascii="宋体" w:hAnsi="宋体" w:cs="宋体"/>
        </w:rPr>
      </w:pPr>
      <w:r>
        <w:rPr>
          <w:rFonts w:ascii="宋体" w:hAnsi="宋体" w:cs="宋体"/>
        </w:rPr>
        <w:t>2</w:t>
      </w:r>
      <w:r>
        <w:rPr>
          <w:rFonts w:hint="eastAsia" w:ascii="宋体" w:hAnsi="宋体" w:cs="宋体"/>
        </w:rPr>
        <w:t>、分部分项工程和单价措施项目清单与计价表</w:t>
      </w:r>
    </w:p>
    <w:p>
      <w:pPr>
        <w:pStyle w:val="17"/>
        <w:ind w:firstLine="496"/>
        <w:rPr>
          <w:rFonts w:hint="eastAsia" w:ascii="宋体" w:hAnsi="宋体" w:cs="宋体"/>
        </w:rPr>
      </w:pPr>
      <w:r>
        <w:rPr>
          <w:rFonts w:ascii="宋体" w:hAnsi="宋体" w:cs="宋体"/>
        </w:rPr>
        <w:t>3</w:t>
      </w:r>
      <w:r>
        <w:rPr>
          <w:rFonts w:hint="eastAsia" w:ascii="宋体" w:hAnsi="宋体" w:cs="宋体"/>
        </w:rPr>
        <w:t>、总价措施项目清单与计价表</w:t>
      </w:r>
    </w:p>
    <w:p>
      <w:pPr>
        <w:pStyle w:val="17"/>
        <w:ind w:firstLine="496"/>
        <w:rPr>
          <w:rFonts w:hint="eastAsia" w:ascii="宋体" w:hAnsi="宋体" w:cs="宋体"/>
        </w:rPr>
      </w:pPr>
      <w:r>
        <w:rPr>
          <w:rFonts w:ascii="宋体" w:hAnsi="宋体" w:cs="宋体"/>
        </w:rPr>
        <w:t>4</w:t>
      </w:r>
      <w:r>
        <w:rPr>
          <w:rFonts w:hint="eastAsia" w:ascii="宋体" w:hAnsi="宋体" w:cs="宋体"/>
        </w:rPr>
        <w:t>、其他项目清单与计价汇总表</w:t>
      </w:r>
    </w:p>
    <w:p>
      <w:pPr>
        <w:pStyle w:val="17"/>
        <w:ind w:firstLine="496"/>
        <w:rPr>
          <w:rFonts w:hint="eastAsia" w:ascii="宋体" w:hAnsi="宋体" w:cs="宋体"/>
        </w:rPr>
      </w:pPr>
      <w:r>
        <w:rPr>
          <w:rFonts w:ascii="宋体" w:hAnsi="宋体" w:cs="宋体"/>
        </w:rPr>
        <w:t>5</w:t>
      </w:r>
      <w:r>
        <w:rPr>
          <w:rFonts w:hint="eastAsia" w:ascii="宋体" w:hAnsi="宋体" w:cs="宋体"/>
        </w:rPr>
        <w:t>、暂列金额表</w:t>
      </w:r>
    </w:p>
    <w:p>
      <w:pPr>
        <w:pStyle w:val="17"/>
        <w:ind w:firstLine="496"/>
        <w:rPr>
          <w:rFonts w:hint="eastAsia" w:ascii="宋体" w:hAnsi="宋体" w:cs="宋体"/>
        </w:rPr>
      </w:pPr>
      <w:r>
        <w:rPr>
          <w:rFonts w:ascii="宋体" w:hAnsi="宋体" w:cs="宋体"/>
        </w:rPr>
        <w:t>6</w:t>
      </w:r>
      <w:r>
        <w:rPr>
          <w:rFonts w:hint="eastAsia" w:ascii="宋体" w:hAnsi="宋体" w:cs="宋体"/>
        </w:rPr>
        <w:t>、规费、税金项目清单与计价表</w:t>
      </w:r>
    </w:p>
    <w:p>
      <w:pPr>
        <w:pStyle w:val="17"/>
        <w:ind w:firstLine="2976" w:firstLineChars="1200"/>
        <w:rPr>
          <w:rFonts w:hint="eastAsia" w:ascii="宋体" w:hAnsi="宋体" w:cs="宋体"/>
        </w:rPr>
      </w:pPr>
      <w:r>
        <w:rPr>
          <w:rFonts w:hint="eastAsia" w:ascii="宋体" w:hAnsi="宋体" w:cs="宋体"/>
        </w:rPr>
        <w:t>第</w:t>
      </w:r>
      <w:r>
        <w:rPr>
          <w:rFonts w:ascii="宋体" w:hAnsi="宋体" w:cs="宋体"/>
        </w:rPr>
        <w:t>3</w:t>
      </w:r>
      <w:r>
        <w:rPr>
          <w:rFonts w:hint="eastAsia" w:ascii="宋体" w:hAnsi="宋体" w:cs="宋体"/>
        </w:rPr>
        <w:t>部分其他相关表格</w:t>
      </w:r>
    </w:p>
    <w:p>
      <w:pPr>
        <w:pStyle w:val="17"/>
        <w:ind w:firstLine="538" w:firstLineChars="217"/>
        <w:rPr>
          <w:rFonts w:hint="eastAsia" w:ascii="宋体" w:hAnsi="宋体" w:cs="宋体"/>
        </w:rPr>
      </w:pPr>
      <w:r>
        <w:rPr>
          <w:rFonts w:ascii="宋体" w:hAnsi="宋体" w:cs="宋体"/>
        </w:rPr>
        <w:t>1</w:t>
      </w:r>
      <w:r>
        <w:rPr>
          <w:rFonts w:hint="eastAsia" w:ascii="宋体" w:hAnsi="宋体" w:cs="宋体"/>
        </w:rPr>
        <w:t>、综合单价分析表</w:t>
      </w:r>
    </w:p>
    <w:p>
      <w:pPr>
        <w:pStyle w:val="17"/>
        <w:ind w:firstLine="538" w:firstLineChars="217"/>
        <w:rPr>
          <w:rFonts w:hint="eastAsia" w:ascii="宋体" w:hAnsi="宋体" w:cs="宋体"/>
        </w:rPr>
      </w:pPr>
      <w:r>
        <w:rPr>
          <w:rFonts w:ascii="宋体" w:hAnsi="宋体" w:cs="宋体"/>
        </w:rPr>
        <w:t>2</w:t>
      </w:r>
      <w:r>
        <w:rPr>
          <w:rFonts w:hint="eastAsia" w:ascii="宋体" w:hAnsi="宋体" w:cs="宋体"/>
        </w:rPr>
        <w:t>、投标人（承包人）提供主要材料和工程设备一览表</w:t>
      </w:r>
    </w:p>
    <w:p>
      <w:pPr>
        <w:pStyle w:val="17"/>
        <w:ind w:firstLine="538" w:firstLineChars="217"/>
        <w:rPr>
          <w:rFonts w:hint="eastAsia" w:ascii="宋体" w:hAnsi="宋体" w:cs="宋体"/>
        </w:rPr>
      </w:pPr>
    </w:p>
    <w:p>
      <w:pPr>
        <w:pStyle w:val="17"/>
        <w:ind w:firstLine="496"/>
        <w:rPr>
          <w:rFonts w:hint="eastAsia" w:ascii="宋体" w:hAnsi="宋体" w:cs="宋体"/>
        </w:rPr>
      </w:pPr>
      <w:r>
        <w:rPr>
          <w:rFonts w:hint="eastAsia" w:ascii="宋体" w:hAnsi="宋体" w:cs="宋体"/>
        </w:rPr>
        <w:t>二、清单表格第</w:t>
      </w:r>
      <w:r>
        <w:rPr>
          <w:rFonts w:ascii="宋体" w:hAnsi="宋体" w:cs="宋体"/>
        </w:rPr>
        <w:t>1</w:t>
      </w:r>
      <w:r>
        <w:rPr>
          <w:rFonts w:hint="eastAsia" w:ascii="宋体" w:hAnsi="宋体" w:cs="宋体"/>
        </w:rPr>
        <w:t>项，参照广州市造价管理站发布的格式编制，也可投标人自行拟定；</w:t>
      </w:r>
    </w:p>
    <w:p>
      <w:pPr>
        <w:pStyle w:val="17"/>
        <w:ind w:firstLine="496"/>
        <w:rPr>
          <w:rFonts w:hint="eastAsia" w:ascii="宋体" w:hAnsi="宋体" w:cs="宋体"/>
        </w:rPr>
      </w:pPr>
      <w:r>
        <w:rPr>
          <w:rFonts w:hint="eastAsia" w:ascii="宋体" w:hAnsi="宋体" w:cs="宋体"/>
        </w:rPr>
        <w:t>三、投标报价各表格中的金额应相互对应一致，如有不一致，按就低不就高的原则进行调整。</w:t>
      </w:r>
    </w:p>
    <w:p>
      <w:pPr>
        <w:pStyle w:val="17"/>
        <w:ind w:firstLine="496"/>
        <w:rPr>
          <w:rFonts w:hint="eastAsia" w:ascii="宋体" w:hAnsi="宋体" w:cs="宋体"/>
          <w:u w:val="single"/>
        </w:rPr>
      </w:pPr>
      <w:r>
        <w:rPr>
          <w:rFonts w:hint="eastAsia" w:ascii="宋体" w:hAnsi="宋体" w:cs="宋体"/>
        </w:rPr>
        <w:t>四、分部分项工程和单价措施项目清单与计价表中的综合单价必须与综合单（合）价分析表中的单价对应一致。</w:t>
      </w:r>
      <w:r>
        <w:rPr>
          <w:rFonts w:hint="eastAsia" w:ascii="宋体" w:hAnsi="宋体" w:cs="宋体"/>
          <w:u w:val="single"/>
        </w:rPr>
        <w:t>相同清单项目</w:t>
      </w:r>
      <w:r>
        <w:rPr>
          <w:rFonts w:hint="eastAsia" w:ascii="宋体" w:hAnsi="宋体" w:cs="宋体"/>
        </w:rPr>
        <w:t>（指专业类别、清单项目名称、项目特征、工作内容、施工部位（如同为地下工程、地上工程）</w:t>
      </w:r>
      <w:r>
        <w:rPr>
          <w:rFonts w:hint="eastAsia" w:ascii="宋体" w:hAnsi="宋体" w:cs="宋体"/>
          <w:u w:val="single"/>
        </w:rPr>
        <w:t>只需填报一个综合单价分析表。</w:t>
      </w:r>
    </w:p>
    <w:p>
      <w:pPr>
        <w:pStyle w:val="17"/>
        <w:ind w:firstLine="496"/>
        <w:rPr>
          <w:rFonts w:cs="Times New Roman"/>
          <w:u w:val="single"/>
        </w:rPr>
      </w:pPr>
    </w:p>
    <w:p>
      <w:pPr>
        <w:pStyle w:val="19"/>
        <w:spacing w:before="120" w:after="120" w:line="360" w:lineRule="auto"/>
        <w:ind w:firstLine="0" w:firstLineChars="0"/>
        <w:jc w:val="both"/>
        <w:rPr>
          <w:rFonts w:cs="黑体"/>
          <w:kern w:val="44"/>
        </w:rPr>
      </w:pPr>
      <w:bookmarkStart w:id="68" w:name="_Toc314044191"/>
      <w:bookmarkStart w:id="69" w:name="_Toc316916412"/>
      <w:bookmarkStart w:id="70" w:name="_Toc294031078"/>
      <w:bookmarkStart w:id="71" w:name="_Toc18695"/>
      <w:bookmarkStart w:id="72" w:name="_Toc9371"/>
      <w:bookmarkStart w:id="73" w:name="_Toc25755"/>
      <w:bookmarkStart w:id="74" w:name="_Toc468403002"/>
      <w:bookmarkStart w:id="75" w:name="_Toc23783"/>
    </w:p>
    <w:p>
      <w:pPr>
        <w:pStyle w:val="19"/>
        <w:spacing w:before="120" w:after="120" w:line="360" w:lineRule="auto"/>
        <w:rPr>
          <w:rFonts w:cs="黑体"/>
          <w:kern w:val="44"/>
        </w:rPr>
      </w:pPr>
      <w:r>
        <w:rPr>
          <w:rFonts w:hint="eastAsia" w:cs="黑体"/>
          <w:kern w:val="44"/>
        </w:rPr>
        <w:t>第三部分工程量清单</w:t>
      </w:r>
      <w:bookmarkEnd w:id="68"/>
      <w:bookmarkEnd w:id="69"/>
      <w:bookmarkEnd w:id="70"/>
    </w:p>
    <w:p>
      <w:pPr>
        <w:pStyle w:val="19"/>
        <w:spacing w:before="120" w:after="120" w:line="360" w:lineRule="auto"/>
        <w:jc w:val="left"/>
        <w:rPr>
          <w:rFonts w:cs="Times New Roman"/>
        </w:rPr>
      </w:pPr>
      <w:r>
        <w:rPr>
          <w:rFonts w:hint="eastAsia" w:ascii="宋体" w:hAnsi="宋体" w:cs="黑体"/>
        </w:rPr>
        <w:t>另册。</w:t>
      </w:r>
      <w:bookmarkEnd w:id="71"/>
      <w:bookmarkEnd w:id="72"/>
      <w:bookmarkEnd w:id="73"/>
      <w:bookmarkEnd w:id="74"/>
      <w:bookmarkEnd w:id="75"/>
    </w:p>
    <w:p/>
    <w:sectPr>
      <w:headerReference r:id="rId3" w:type="default"/>
      <w:footerReference r:id="rId4" w:type="default"/>
      <w:pgSz w:w="11907" w:h="16840"/>
      <w:pgMar w:top="1418" w:right="1418" w:bottom="1361" w:left="1418" w:header="851" w:footer="851" w:gutter="0"/>
      <w:pgNumType w:start="1"/>
      <w:cols w:space="720" w:num="1"/>
      <w:docGrid w:linePitch="287" w:charSpace="-38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t xml:space="preserve">- </w:t>
    </w:r>
    <w:r>
      <w:fldChar w:fldCharType="begin"/>
    </w:r>
    <w:r>
      <w:instrText xml:space="preserve"> PAGE </w:instrText>
    </w:r>
    <w:r>
      <w:fldChar w:fldCharType="separate"/>
    </w:r>
    <w:r>
      <w:t>17</w:t>
    </w:r>
    <w:r>
      <w:fldChar w:fldCharType="end"/>
    </w: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9AE5CB"/>
    <w:multiLevelType w:val="singleLevel"/>
    <w:tmpl w:val="B89AE5CB"/>
    <w:lvl w:ilvl="0" w:tentative="0">
      <w:start w:val="2"/>
      <w:numFmt w:val="decimal"/>
      <w:suff w:val="nothing"/>
      <w:lvlText w:val="（%1）"/>
      <w:lvlJc w:val="left"/>
    </w:lvl>
  </w:abstractNum>
  <w:abstractNum w:abstractNumId="1">
    <w:nsid w:val="1DB14185"/>
    <w:multiLevelType w:val="multilevel"/>
    <w:tmpl w:val="1DB14185"/>
    <w:lvl w:ilvl="0" w:tentative="0">
      <w:start w:val="1"/>
      <w:numFmt w:val="decimal"/>
      <w:lvlText w:val="%1、"/>
      <w:lvlJc w:val="left"/>
      <w:pPr>
        <w:tabs>
          <w:tab w:val="left" w:pos="0"/>
        </w:tabs>
        <w:ind w:firstLine="454"/>
      </w:pPr>
      <w:rPr>
        <w:rFonts w:hint="default"/>
      </w:rPr>
    </w:lvl>
    <w:lvl w:ilvl="1" w:tentative="0">
      <w:start w:val="1"/>
      <w:numFmt w:val="lowerLetter"/>
      <w:lvlText w:val="%2)"/>
      <w:lvlJc w:val="left"/>
      <w:pPr>
        <w:tabs>
          <w:tab w:val="left" w:pos="1336"/>
        </w:tabs>
        <w:ind w:left="1336" w:hanging="420"/>
      </w:pPr>
    </w:lvl>
    <w:lvl w:ilvl="2" w:tentative="0">
      <w:start w:val="1"/>
      <w:numFmt w:val="lowerRoman"/>
      <w:lvlText w:val="%3."/>
      <w:lvlJc w:val="right"/>
      <w:pPr>
        <w:tabs>
          <w:tab w:val="left" w:pos="1756"/>
        </w:tabs>
        <w:ind w:left="1756" w:hanging="420"/>
      </w:pPr>
    </w:lvl>
    <w:lvl w:ilvl="3" w:tentative="0">
      <w:start w:val="1"/>
      <w:numFmt w:val="decimal"/>
      <w:lvlText w:val="%4."/>
      <w:lvlJc w:val="left"/>
      <w:pPr>
        <w:tabs>
          <w:tab w:val="left" w:pos="2176"/>
        </w:tabs>
        <w:ind w:left="2176" w:hanging="420"/>
      </w:pPr>
    </w:lvl>
    <w:lvl w:ilvl="4" w:tentative="0">
      <w:start w:val="1"/>
      <w:numFmt w:val="lowerLetter"/>
      <w:lvlText w:val="%5)"/>
      <w:lvlJc w:val="left"/>
      <w:pPr>
        <w:tabs>
          <w:tab w:val="left" w:pos="2596"/>
        </w:tabs>
        <w:ind w:left="2596" w:hanging="420"/>
      </w:pPr>
    </w:lvl>
    <w:lvl w:ilvl="5" w:tentative="0">
      <w:start w:val="1"/>
      <w:numFmt w:val="lowerRoman"/>
      <w:lvlText w:val="%6."/>
      <w:lvlJc w:val="right"/>
      <w:pPr>
        <w:tabs>
          <w:tab w:val="left" w:pos="3016"/>
        </w:tabs>
        <w:ind w:left="3016" w:hanging="420"/>
      </w:pPr>
    </w:lvl>
    <w:lvl w:ilvl="6" w:tentative="0">
      <w:start w:val="1"/>
      <w:numFmt w:val="decimal"/>
      <w:lvlText w:val="%7."/>
      <w:lvlJc w:val="left"/>
      <w:pPr>
        <w:tabs>
          <w:tab w:val="left" w:pos="3436"/>
        </w:tabs>
        <w:ind w:left="3436" w:hanging="420"/>
      </w:pPr>
    </w:lvl>
    <w:lvl w:ilvl="7" w:tentative="0">
      <w:start w:val="1"/>
      <w:numFmt w:val="lowerLetter"/>
      <w:lvlText w:val="%8)"/>
      <w:lvlJc w:val="left"/>
      <w:pPr>
        <w:tabs>
          <w:tab w:val="left" w:pos="3856"/>
        </w:tabs>
        <w:ind w:left="3856" w:hanging="420"/>
      </w:pPr>
    </w:lvl>
    <w:lvl w:ilvl="8" w:tentative="0">
      <w:start w:val="1"/>
      <w:numFmt w:val="lowerRoman"/>
      <w:lvlText w:val="%9."/>
      <w:lvlJc w:val="right"/>
      <w:pPr>
        <w:tabs>
          <w:tab w:val="left" w:pos="4276"/>
        </w:tabs>
        <w:ind w:left="4276" w:hanging="420"/>
      </w:pPr>
    </w:lvl>
  </w:abstractNum>
  <w:abstractNum w:abstractNumId="2">
    <w:nsid w:val="1F29CDD9"/>
    <w:multiLevelType w:val="singleLevel"/>
    <w:tmpl w:val="1F29CDD9"/>
    <w:lvl w:ilvl="0" w:tentative="0">
      <w:start w:val="1"/>
      <w:numFmt w:val="decimal"/>
      <w:suff w:val="nothing"/>
      <w:lvlText w:val="%1、"/>
      <w:lvlJc w:val="left"/>
    </w:lvl>
  </w:abstractNum>
  <w:abstractNum w:abstractNumId="3">
    <w:nsid w:val="62A644AD"/>
    <w:multiLevelType w:val="multilevel"/>
    <w:tmpl w:val="62A644AD"/>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4">
    <w:nsid w:val="62AD33E4"/>
    <w:multiLevelType w:val="singleLevel"/>
    <w:tmpl w:val="62AD33E4"/>
    <w:lvl w:ilvl="0" w:tentative="0">
      <w:start w:val="2"/>
      <w:numFmt w:val="decimal"/>
      <w:lvlText w:val="%1."/>
      <w:lvlJc w:val="left"/>
      <w:pPr>
        <w:tabs>
          <w:tab w:val="left" w:pos="312"/>
        </w:tabs>
      </w:pPr>
    </w:lvl>
  </w:abstractNum>
  <w:num w:numId="1">
    <w:abstractNumId w:val="2"/>
  </w:num>
  <w:num w:numId="2">
    <w:abstractNumId w:val="4"/>
  </w:num>
  <w:num w:numId="3">
    <w:abstractNumId w:val="3"/>
  </w:num>
  <w:num w:numId="4">
    <w:abstractNumId w:val="0"/>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NTKO">
    <w15:presenceInfo w15:providerId="None" w15:userId="NT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zZDQ1ZDc1ZjU2NGZjNDkzYzEyMzhlOWVmODA2ZmYifQ=="/>
  </w:docVars>
  <w:rsids>
    <w:rsidRoot w:val="001522ED"/>
    <w:rsid w:val="00000662"/>
    <w:rsid w:val="00000B2A"/>
    <w:rsid w:val="0000132F"/>
    <w:rsid w:val="0000163A"/>
    <w:rsid w:val="00001789"/>
    <w:rsid w:val="00001830"/>
    <w:rsid w:val="00004593"/>
    <w:rsid w:val="00007457"/>
    <w:rsid w:val="00010867"/>
    <w:rsid w:val="00014C47"/>
    <w:rsid w:val="000156FA"/>
    <w:rsid w:val="00023580"/>
    <w:rsid w:val="00024C2F"/>
    <w:rsid w:val="000263B9"/>
    <w:rsid w:val="000264E4"/>
    <w:rsid w:val="000377CC"/>
    <w:rsid w:val="00037E6B"/>
    <w:rsid w:val="00042A49"/>
    <w:rsid w:val="0004311F"/>
    <w:rsid w:val="000432A7"/>
    <w:rsid w:val="00047751"/>
    <w:rsid w:val="00052E4A"/>
    <w:rsid w:val="00052E68"/>
    <w:rsid w:val="000576C5"/>
    <w:rsid w:val="00066138"/>
    <w:rsid w:val="000667C2"/>
    <w:rsid w:val="00070BC0"/>
    <w:rsid w:val="000723AD"/>
    <w:rsid w:val="00072BA0"/>
    <w:rsid w:val="00072D4B"/>
    <w:rsid w:val="00082C9E"/>
    <w:rsid w:val="000873F2"/>
    <w:rsid w:val="000878E6"/>
    <w:rsid w:val="000919F4"/>
    <w:rsid w:val="00091EAC"/>
    <w:rsid w:val="00093B3B"/>
    <w:rsid w:val="000949C3"/>
    <w:rsid w:val="000968F8"/>
    <w:rsid w:val="00096C56"/>
    <w:rsid w:val="000A3CBC"/>
    <w:rsid w:val="000A45C9"/>
    <w:rsid w:val="000A5F0E"/>
    <w:rsid w:val="000A70A8"/>
    <w:rsid w:val="000A7F19"/>
    <w:rsid w:val="000B10DD"/>
    <w:rsid w:val="000B2EB7"/>
    <w:rsid w:val="000B4733"/>
    <w:rsid w:val="000B4797"/>
    <w:rsid w:val="000B53FA"/>
    <w:rsid w:val="000C226A"/>
    <w:rsid w:val="000C237B"/>
    <w:rsid w:val="000C2842"/>
    <w:rsid w:val="000C29EB"/>
    <w:rsid w:val="000C4321"/>
    <w:rsid w:val="000C51F0"/>
    <w:rsid w:val="000C61D2"/>
    <w:rsid w:val="000D1422"/>
    <w:rsid w:val="000D25CC"/>
    <w:rsid w:val="000D2CF3"/>
    <w:rsid w:val="000D304F"/>
    <w:rsid w:val="000D470F"/>
    <w:rsid w:val="000D5691"/>
    <w:rsid w:val="000D7DDF"/>
    <w:rsid w:val="000E1C03"/>
    <w:rsid w:val="000E75F8"/>
    <w:rsid w:val="000F1D89"/>
    <w:rsid w:val="000F40AB"/>
    <w:rsid w:val="000F526E"/>
    <w:rsid w:val="00101D5D"/>
    <w:rsid w:val="001024C8"/>
    <w:rsid w:val="00107644"/>
    <w:rsid w:val="001111EC"/>
    <w:rsid w:val="001138C5"/>
    <w:rsid w:val="00113A6B"/>
    <w:rsid w:val="00121687"/>
    <w:rsid w:val="00121CCA"/>
    <w:rsid w:val="001228A4"/>
    <w:rsid w:val="0013210B"/>
    <w:rsid w:val="0013476C"/>
    <w:rsid w:val="00135A4C"/>
    <w:rsid w:val="0013636C"/>
    <w:rsid w:val="00140E04"/>
    <w:rsid w:val="00141857"/>
    <w:rsid w:val="00141998"/>
    <w:rsid w:val="00141A44"/>
    <w:rsid w:val="0014209B"/>
    <w:rsid w:val="001438D9"/>
    <w:rsid w:val="0014528A"/>
    <w:rsid w:val="001522ED"/>
    <w:rsid w:val="0015255C"/>
    <w:rsid w:val="001563A6"/>
    <w:rsid w:val="00160469"/>
    <w:rsid w:val="00161E3A"/>
    <w:rsid w:val="00162D83"/>
    <w:rsid w:val="00167BFD"/>
    <w:rsid w:val="00170759"/>
    <w:rsid w:val="00171E28"/>
    <w:rsid w:val="00173229"/>
    <w:rsid w:val="001743BF"/>
    <w:rsid w:val="00174B9B"/>
    <w:rsid w:val="001760CF"/>
    <w:rsid w:val="0017632B"/>
    <w:rsid w:val="00176B61"/>
    <w:rsid w:val="00177D5A"/>
    <w:rsid w:val="001808E0"/>
    <w:rsid w:val="00180B97"/>
    <w:rsid w:val="00182BAD"/>
    <w:rsid w:val="00191DEE"/>
    <w:rsid w:val="00192438"/>
    <w:rsid w:val="00192E10"/>
    <w:rsid w:val="00195D12"/>
    <w:rsid w:val="00196803"/>
    <w:rsid w:val="001A1858"/>
    <w:rsid w:val="001A50FD"/>
    <w:rsid w:val="001A5B1B"/>
    <w:rsid w:val="001A669E"/>
    <w:rsid w:val="001A70BF"/>
    <w:rsid w:val="001A76D6"/>
    <w:rsid w:val="001B26B5"/>
    <w:rsid w:val="001B3237"/>
    <w:rsid w:val="001B5204"/>
    <w:rsid w:val="001B6BB8"/>
    <w:rsid w:val="001C0247"/>
    <w:rsid w:val="001C06BC"/>
    <w:rsid w:val="001C0A37"/>
    <w:rsid w:val="001C0EB7"/>
    <w:rsid w:val="001C1FA3"/>
    <w:rsid w:val="001C29AF"/>
    <w:rsid w:val="001C30EB"/>
    <w:rsid w:val="001C3BE4"/>
    <w:rsid w:val="001C519F"/>
    <w:rsid w:val="001C67AD"/>
    <w:rsid w:val="001C7AC3"/>
    <w:rsid w:val="001D2BD2"/>
    <w:rsid w:val="001D2E66"/>
    <w:rsid w:val="001D2EBF"/>
    <w:rsid w:val="001D41B3"/>
    <w:rsid w:val="001D537F"/>
    <w:rsid w:val="001D59DB"/>
    <w:rsid w:val="001E0645"/>
    <w:rsid w:val="001E1FA4"/>
    <w:rsid w:val="001E36CF"/>
    <w:rsid w:val="001E62C9"/>
    <w:rsid w:val="001E6CEA"/>
    <w:rsid w:val="001E7C12"/>
    <w:rsid w:val="001F05B8"/>
    <w:rsid w:val="001F211C"/>
    <w:rsid w:val="001F2C82"/>
    <w:rsid w:val="001F52FD"/>
    <w:rsid w:val="001F7DF8"/>
    <w:rsid w:val="00200D30"/>
    <w:rsid w:val="002010C2"/>
    <w:rsid w:val="00201869"/>
    <w:rsid w:val="0020401C"/>
    <w:rsid w:val="00204130"/>
    <w:rsid w:val="00204CE2"/>
    <w:rsid w:val="00204DCF"/>
    <w:rsid w:val="00205FDF"/>
    <w:rsid w:val="00211684"/>
    <w:rsid w:val="00212471"/>
    <w:rsid w:val="00212B8D"/>
    <w:rsid w:val="00214C6E"/>
    <w:rsid w:val="00215629"/>
    <w:rsid w:val="00215ADB"/>
    <w:rsid w:val="0022031F"/>
    <w:rsid w:val="00221EBB"/>
    <w:rsid w:val="00223F27"/>
    <w:rsid w:val="00225814"/>
    <w:rsid w:val="00226779"/>
    <w:rsid w:val="0022752B"/>
    <w:rsid w:val="00231935"/>
    <w:rsid w:val="00233CD1"/>
    <w:rsid w:val="00234D93"/>
    <w:rsid w:val="002355B0"/>
    <w:rsid w:val="00235F4B"/>
    <w:rsid w:val="00237310"/>
    <w:rsid w:val="00237F6C"/>
    <w:rsid w:val="002404B6"/>
    <w:rsid w:val="002423AD"/>
    <w:rsid w:val="00242584"/>
    <w:rsid w:val="00251023"/>
    <w:rsid w:val="00251383"/>
    <w:rsid w:val="00255D6F"/>
    <w:rsid w:val="00256008"/>
    <w:rsid w:val="0025708C"/>
    <w:rsid w:val="002601EC"/>
    <w:rsid w:val="00262617"/>
    <w:rsid w:val="002632F7"/>
    <w:rsid w:val="0026428B"/>
    <w:rsid w:val="00265098"/>
    <w:rsid w:val="00266846"/>
    <w:rsid w:val="002704CF"/>
    <w:rsid w:val="00271914"/>
    <w:rsid w:val="002722C4"/>
    <w:rsid w:val="002756B8"/>
    <w:rsid w:val="002803FD"/>
    <w:rsid w:val="002934CD"/>
    <w:rsid w:val="002941E2"/>
    <w:rsid w:val="00294BE8"/>
    <w:rsid w:val="002A1593"/>
    <w:rsid w:val="002A2598"/>
    <w:rsid w:val="002A446F"/>
    <w:rsid w:val="002A4CCC"/>
    <w:rsid w:val="002A7698"/>
    <w:rsid w:val="002A7F4D"/>
    <w:rsid w:val="002B30FB"/>
    <w:rsid w:val="002C1A62"/>
    <w:rsid w:val="002C2C81"/>
    <w:rsid w:val="002C2EEF"/>
    <w:rsid w:val="002C5D41"/>
    <w:rsid w:val="002D16D4"/>
    <w:rsid w:val="002D1E63"/>
    <w:rsid w:val="002D4871"/>
    <w:rsid w:val="002D5520"/>
    <w:rsid w:val="002D67EE"/>
    <w:rsid w:val="002D73AE"/>
    <w:rsid w:val="002E1DC8"/>
    <w:rsid w:val="002E39AB"/>
    <w:rsid w:val="002E4616"/>
    <w:rsid w:val="002E47B5"/>
    <w:rsid w:val="002E4C80"/>
    <w:rsid w:val="002E6BC7"/>
    <w:rsid w:val="002F0F23"/>
    <w:rsid w:val="002F6946"/>
    <w:rsid w:val="003002D6"/>
    <w:rsid w:val="00301EEA"/>
    <w:rsid w:val="003031FC"/>
    <w:rsid w:val="0030324A"/>
    <w:rsid w:val="003035E5"/>
    <w:rsid w:val="003077DC"/>
    <w:rsid w:val="00313206"/>
    <w:rsid w:val="003136AB"/>
    <w:rsid w:val="00316E98"/>
    <w:rsid w:val="00316EB9"/>
    <w:rsid w:val="0031732F"/>
    <w:rsid w:val="003200F9"/>
    <w:rsid w:val="00322836"/>
    <w:rsid w:val="003238E7"/>
    <w:rsid w:val="0032392F"/>
    <w:rsid w:val="003248A6"/>
    <w:rsid w:val="003252CC"/>
    <w:rsid w:val="00330F46"/>
    <w:rsid w:val="00331F98"/>
    <w:rsid w:val="00334C8A"/>
    <w:rsid w:val="0033722C"/>
    <w:rsid w:val="003377D4"/>
    <w:rsid w:val="00337C3B"/>
    <w:rsid w:val="00341C05"/>
    <w:rsid w:val="00343693"/>
    <w:rsid w:val="00350D87"/>
    <w:rsid w:val="00352917"/>
    <w:rsid w:val="003536EB"/>
    <w:rsid w:val="00356024"/>
    <w:rsid w:val="00357D37"/>
    <w:rsid w:val="003625DC"/>
    <w:rsid w:val="00364B58"/>
    <w:rsid w:val="00364C2F"/>
    <w:rsid w:val="00364CA5"/>
    <w:rsid w:val="00365289"/>
    <w:rsid w:val="00366F1B"/>
    <w:rsid w:val="00367F52"/>
    <w:rsid w:val="0037080C"/>
    <w:rsid w:val="00370861"/>
    <w:rsid w:val="003735BB"/>
    <w:rsid w:val="003748AB"/>
    <w:rsid w:val="003759D0"/>
    <w:rsid w:val="00377F40"/>
    <w:rsid w:val="00380FE7"/>
    <w:rsid w:val="00381615"/>
    <w:rsid w:val="00384F39"/>
    <w:rsid w:val="00385F40"/>
    <w:rsid w:val="00385F72"/>
    <w:rsid w:val="00386B91"/>
    <w:rsid w:val="00386EB8"/>
    <w:rsid w:val="00390BB1"/>
    <w:rsid w:val="00396155"/>
    <w:rsid w:val="003973E1"/>
    <w:rsid w:val="003A21CF"/>
    <w:rsid w:val="003A3364"/>
    <w:rsid w:val="003A4019"/>
    <w:rsid w:val="003A5B1B"/>
    <w:rsid w:val="003A5EEF"/>
    <w:rsid w:val="003B09AA"/>
    <w:rsid w:val="003B3EB7"/>
    <w:rsid w:val="003B4DC5"/>
    <w:rsid w:val="003B5063"/>
    <w:rsid w:val="003B66C1"/>
    <w:rsid w:val="003B73CE"/>
    <w:rsid w:val="003C1C40"/>
    <w:rsid w:val="003D0F43"/>
    <w:rsid w:val="003D3A9B"/>
    <w:rsid w:val="003D5BA4"/>
    <w:rsid w:val="003D7892"/>
    <w:rsid w:val="003E4463"/>
    <w:rsid w:val="003F58C2"/>
    <w:rsid w:val="003F6E3B"/>
    <w:rsid w:val="003F7F1A"/>
    <w:rsid w:val="0040016A"/>
    <w:rsid w:val="00400D28"/>
    <w:rsid w:val="00402064"/>
    <w:rsid w:val="00410FF2"/>
    <w:rsid w:val="00413203"/>
    <w:rsid w:val="00413A91"/>
    <w:rsid w:val="004154CF"/>
    <w:rsid w:val="004170B0"/>
    <w:rsid w:val="004177DF"/>
    <w:rsid w:val="00417964"/>
    <w:rsid w:val="00420106"/>
    <w:rsid w:val="004201B5"/>
    <w:rsid w:val="004206FD"/>
    <w:rsid w:val="00420D71"/>
    <w:rsid w:val="0042218E"/>
    <w:rsid w:val="00423608"/>
    <w:rsid w:val="004264DC"/>
    <w:rsid w:val="00426C03"/>
    <w:rsid w:val="0042719C"/>
    <w:rsid w:val="00432F5F"/>
    <w:rsid w:val="00433595"/>
    <w:rsid w:val="00436731"/>
    <w:rsid w:val="00441783"/>
    <w:rsid w:val="00452505"/>
    <w:rsid w:val="00457425"/>
    <w:rsid w:val="0046194F"/>
    <w:rsid w:val="004620F1"/>
    <w:rsid w:val="004634E7"/>
    <w:rsid w:val="004636CE"/>
    <w:rsid w:val="00464EBA"/>
    <w:rsid w:val="00465156"/>
    <w:rsid w:val="00465C9C"/>
    <w:rsid w:val="0047059D"/>
    <w:rsid w:val="004755BA"/>
    <w:rsid w:val="00476B0E"/>
    <w:rsid w:val="00480780"/>
    <w:rsid w:val="00484F00"/>
    <w:rsid w:val="00485DB1"/>
    <w:rsid w:val="00486123"/>
    <w:rsid w:val="00486D71"/>
    <w:rsid w:val="0049209B"/>
    <w:rsid w:val="00493CE0"/>
    <w:rsid w:val="00495B0B"/>
    <w:rsid w:val="00496287"/>
    <w:rsid w:val="0049781F"/>
    <w:rsid w:val="004A1F29"/>
    <w:rsid w:val="004A2B4A"/>
    <w:rsid w:val="004B02BE"/>
    <w:rsid w:val="004B0681"/>
    <w:rsid w:val="004B128E"/>
    <w:rsid w:val="004B3544"/>
    <w:rsid w:val="004B3CE7"/>
    <w:rsid w:val="004B4277"/>
    <w:rsid w:val="004B6ACB"/>
    <w:rsid w:val="004C0696"/>
    <w:rsid w:val="004C287F"/>
    <w:rsid w:val="004C549B"/>
    <w:rsid w:val="004C7062"/>
    <w:rsid w:val="004D1B82"/>
    <w:rsid w:val="004D71F9"/>
    <w:rsid w:val="004D7751"/>
    <w:rsid w:val="004E0850"/>
    <w:rsid w:val="004E0D3C"/>
    <w:rsid w:val="004E2957"/>
    <w:rsid w:val="004E295E"/>
    <w:rsid w:val="004E3223"/>
    <w:rsid w:val="004E3D1D"/>
    <w:rsid w:val="004E5A89"/>
    <w:rsid w:val="004F13C3"/>
    <w:rsid w:val="004F246F"/>
    <w:rsid w:val="004F2B34"/>
    <w:rsid w:val="004F3972"/>
    <w:rsid w:val="004F5321"/>
    <w:rsid w:val="004F53C1"/>
    <w:rsid w:val="004F5A14"/>
    <w:rsid w:val="004F5F0D"/>
    <w:rsid w:val="004F6CC4"/>
    <w:rsid w:val="005004A5"/>
    <w:rsid w:val="005017C7"/>
    <w:rsid w:val="005039DC"/>
    <w:rsid w:val="00505E01"/>
    <w:rsid w:val="0051258B"/>
    <w:rsid w:val="005133E8"/>
    <w:rsid w:val="005248AD"/>
    <w:rsid w:val="00524BB0"/>
    <w:rsid w:val="00525F0B"/>
    <w:rsid w:val="00531A39"/>
    <w:rsid w:val="00531DD5"/>
    <w:rsid w:val="00533027"/>
    <w:rsid w:val="0053343C"/>
    <w:rsid w:val="00534494"/>
    <w:rsid w:val="00537B9E"/>
    <w:rsid w:val="00541F5C"/>
    <w:rsid w:val="00544654"/>
    <w:rsid w:val="00544753"/>
    <w:rsid w:val="00545834"/>
    <w:rsid w:val="00545F20"/>
    <w:rsid w:val="00547F35"/>
    <w:rsid w:val="00550358"/>
    <w:rsid w:val="005536F4"/>
    <w:rsid w:val="0055448A"/>
    <w:rsid w:val="0055500A"/>
    <w:rsid w:val="00556D17"/>
    <w:rsid w:val="00561711"/>
    <w:rsid w:val="00561ED5"/>
    <w:rsid w:val="005634AB"/>
    <w:rsid w:val="00565236"/>
    <w:rsid w:val="005678A2"/>
    <w:rsid w:val="0057007F"/>
    <w:rsid w:val="00573978"/>
    <w:rsid w:val="00580559"/>
    <w:rsid w:val="00581789"/>
    <w:rsid w:val="005830FE"/>
    <w:rsid w:val="00583589"/>
    <w:rsid w:val="00587726"/>
    <w:rsid w:val="005A27FB"/>
    <w:rsid w:val="005A313A"/>
    <w:rsid w:val="005A3631"/>
    <w:rsid w:val="005A3ED4"/>
    <w:rsid w:val="005A520A"/>
    <w:rsid w:val="005A5F83"/>
    <w:rsid w:val="005A6CD6"/>
    <w:rsid w:val="005A73F5"/>
    <w:rsid w:val="005B2F83"/>
    <w:rsid w:val="005B3476"/>
    <w:rsid w:val="005B4F15"/>
    <w:rsid w:val="005C00FA"/>
    <w:rsid w:val="005C1928"/>
    <w:rsid w:val="005C572C"/>
    <w:rsid w:val="005D042D"/>
    <w:rsid w:val="005D08AC"/>
    <w:rsid w:val="005D1CA8"/>
    <w:rsid w:val="005D1EB0"/>
    <w:rsid w:val="005D2457"/>
    <w:rsid w:val="005D3E1F"/>
    <w:rsid w:val="005D4AB2"/>
    <w:rsid w:val="005D6C71"/>
    <w:rsid w:val="005E08F6"/>
    <w:rsid w:val="005E2239"/>
    <w:rsid w:val="005E444F"/>
    <w:rsid w:val="005E4BF7"/>
    <w:rsid w:val="005F0380"/>
    <w:rsid w:val="005F4303"/>
    <w:rsid w:val="00600C64"/>
    <w:rsid w:val="00605AEE"/>
    <w:rsid w:val="0060762D"/>
    <w:rsid w:val="0061161B"/>
    <w:rsid w:val="006124E2"/>
    <w:rsid w:val="00615D2E"/>
    <w:rsid w:val="0061685F"/>
    <w:rsid w:val="00617F66"/>
    <w:rsid w:val="0062077C"/>
    <w:rsid w:val="00621FB0"/>
    <w:rsid w:val="00625DD1"/>
    <w:rsid w:val="006264E8"/>
    <w:rsid w:val="00636BF9"/>
    <w:rsid w:val="00637376"/>
    <w:rsid w:val="00642090"/>
    <w:rsid w:val="006420A9"/>
    <w:rsid w:val="006440ED"/>
    <w:rsid w:val="00645095"/>
    <w:rsid w:val="00645511"/>
    <w:rsid w:val="00647024"/>
    <w:rsid w:val="00647F8D"/>
    <w:rsid w:val="00650934"/>
    <w:rsid w:val="00655E7C"/>
    <w:rsid w:val="006565C6"/>
    <w:rsid w:val="006575DB"/>
    <w:rsid w:val="006578C7"/>
    <w:rsid w:val="00660F17"/>
    <w:rsid w:val="00661B1A"/>
    <w:rsid w:val="00661F1D"/>
    <w:rsid w:val="00661F6C"/>
    <w:rsid w:val="00665154"/>
    <w:rsid w:val="006826ED"/>
    <w:rsid w:val="00686197"/>
    <w:rsid w:val="00687613"/>
    <w:rsid w:val="00687E3B"/>
    <w:rsid w:val="0069004E"/>
    <w:rsid w:val="00691C77"/>
    <w:rsid w:val="00695C80"/>
    <w:rsid w:val="00697611"/>
    <w:rsid w:val="0069771C"/>
    <w:rsid w:val="00697BC5"/>
    <w:rsid w:val="006A249C"/>
    <w:rsid w:val="006A403B"/>
    <w:rsid w:val="006B25A1"/>
    <w:rsid w:val="006B4375"/>
    <w:rsid w:val="006B7CAE"/>
    <w:rsid w:val="006C00B4"/>
    <w:rsid w:val="006C2AF0"/>
    <w:rsid w:val="006C2FC2"/>
    <w:rsid w:val="006C331E"/>
    <w:rsid w:val="006C33F2"/>
    <w:rsid w:val="006D16E4"/>
    <w:rsid w:val="006D63E1"/>
    <w:rsid w:val="006D6AFE"/>
    <w:rsid w:val="006D770D"/>
    <w:rsid w:val="006D7C3E"/>
    <w:rsid w:val="006E0EC3"/>
    <w:rsid w:val="006E357B"/>
    <w:rsid w:val="006E4962"/>
    <w:rsid w:val="006E4F35"/>
    <w:rsid w:val="006F4BBD"/>
    <w:rsid w:val="006F568B"/>
    <w:rsid w:val="006F7F6C"/>
    <w:rsid w:val="007004C1"/>
    <w:rsid w:val="007059D5"/>
    <w:rsid w:val="00707201"/>
    <w:rsid w:val="0070735D"/>
    <w:rsid w:val="007109D5"/>
    <w:rsid w:val="0071319B"/>
    <w:rsid w:val="00716DD6"/>
    <w:rsid w:val="00717094"/>
    <w:rsid w:val="00717341"/>
    <w:rsid w:val="00717B81"/>
    <w:rsid w:val="00720470"/>
    <w:rsid w:val="00721189"/>
    <w:rsid w:val="00724B83"/>
    <w:rsid w:val="007311D0"/>
    <w:rsid w:val="00732400"/>
    <w:rsid w:val="0073452A"/>
    <w:rsid w:val="00735939"/>
    <w:rsid w:val="0073652C"/>
    <w:rsid w:val="00737523"/>
    <w:rsid w:val="007375B7"/>
    <w:rsid w:val="00740159"/>
    <w:rsid w:val="00740BE7"/>
    <w:rsid w:val="00742A50"/>
    <w:rsid w:val="0074426F"/>
    <w:rsid w:val="007476E8"/>
    <w:rsid w:val="007502DB"/>
    <w:rsid w:val="00752970"/>
    <w:rsid w:val="0075353E"/>
    <w:rsid w:val="0075403B"/>
    <w:rsid w:val="0075717C"/>
    <w:rsid w:val="00765249"/>
    <w:rsid w:val="00765259"/>
    <w:rsid w:val="0076543B"/>
    <w:rsid w:val="0077241F"/>
    <w:rsid w:val="00773341"/>
    <w:rsid w:val="007754B1"/>
    <w:rsid w:val="007808CF"/>
    <w:rsid w:val="0078239C"/>
    <w:rsid w:val="00784642"/>
    <w:rsid w:val="00786527"/>
    <w:rsid w:val="00787CA0"/>
    <w:rsid w:val="007928C2"/>
    <w:rsid w:val="007A069D"/>
    <w:rsid w:val="007A0C1A"/>
    <w:rsid w:val="007A37C4"/>
    <w:rsid w:val="007A762D"/>
    <w:rsid w:val="007B1A2F"/>
    <w:rsid w:val="007B2F5D"/>
    <w:rsid w:val="007B3182"/>
    <w:rsid w:val="007C175D"/>
    <w:rsid w:val="007C1FA5"/>
    <w:rsid w:val="007C2A59"/>
    <w:rsid w:val="007C57E5"/>
    <w:rsid w:val="007C778C"/>
    <w:rsid w:val="007C7F5D"/>
    <w:rsid w:val="007D153C"/>
    <w:rsid w:val="007D4C70"/>
    <w:rsid w:val="007D4F99"/>
    <w:rsid w:val="007D56E5"/>
    <w:rsid w:val="007E15B0"/>
    <w:rsid w:val="007E2436"/>
    <w:rsid w:val="007E2E40"/>
    <w:rsid w:val="007E7243"/>
    <w:rsid w:val="007E77E4"/>
    <w:rsid w:val="007F03CC"/>
    <w:rsid w:val="007F7E0F"/>
    <w:rsid w:val="008008A2"/>
    <w:rsid w:val="00804D4B"/>
    <w:rsid w:val="008067AB"/>
    <w:rsid w:val="008073DF"/>
    <w:rsid w:val="00807CDC"/>
    <w:rsid w:val="00807DCD"/>
    <w:rsid w:val="00810DA5"/>
    <w:rsid w:val="00810E09"/>
    <w:rsid w:val="00810EE8"/>
    <w:rsid w:val="00811AA5"/>
    <w:rsid w:val="00814D0B"/>
    <w:rsid w:val="00817A1D"/>
    <w:rsid w:val="0082315D"/>
    <w:rsid w:val="0082519F"/>
    <w:rsid w:val="00826013"/>
    <w:rsid w:val="00826707"/>
    <w:rsid w:val="00826C34"/>
    <w:rsid w:val="008305DE"/>
    <w:rsid w:val="00831FC0"/>
    <w:rsid w:val="00833950"/>
    <w:rsid w:val="0083496D"/>
    <w:rsid w:val="00834C53"/>
    <w:rsid w:val="00836249"/>
    <w:rsid w:val="00837273"/>
    <w:rsid w:val="00840F7C"/>
    <w:rsid w:val="0084190C"/>
    <w:rsid w:val="00842AFB"/>
    <w:rsid w:val="008438E8"/>
    <w:rsid w:val="00844E36"/>
    <w:rsid w:val="00846725"/>
    <w:rsid w:val="00846C74"/>
    <w:rsid w:val="00847900"/>
    <w:rsid w:val="008566A2"/>
    <w:rsid w:val="00860024"/>
    <w:rsid w:val="00864293"/>
    <w:rsid w:val="008645C3"/>
    <w:rsid w:val="008664A1"/>
    <w:rsid w:val="008667FE"/>
    <w:rsid w:val="00866E0A"/>
    <w:rsid w:val="008712FB"/>
    <w:rsid w:val="00871633"/>
    <w:rsid w:val="0087662E"/>
    <w:rsid w:val="00881381"/>
    <w:rsid w:val="008833F9"/>
    <w:rsid w:val="00884AAA"/>
    <w:rsid w:val="00884D2C"/>
    <w:rsid w:val="00884F0D"/>
    <w:rsid w:val="00890C32"/>
    <w:rsid w:val="00892302"/>
    <w:rsid w:val="008928D7"/>
    <w:rsid w:val="00892A08"/>
    <w:rsid w:val="00894909"/>
    <w:rsid w:val="00895372"/>
    <w:rsid w:val="008958BE"/>
    <w:rsid w:val="00896070"/>
    <w:rsid w:val="00896302"/>
    <w:rsid w:val="008973BF"/>
    <w:rsid w:val="0089799E"/>
    <w:rsid w:val="008A1C50"/>
    <w:rsid w:val="008A6474"/>
    <w:rsid w:val="008B12CE"/>
    <w:rsid w:val="008B526D"/>
    <w:rsid w:val="008B6940"/>
    <w:rsid w:val="008B7C2B"/>
    <w:rsid w:val="008C5E0B"/>
    <w:rsid w:val="008C72DE"/>
    <w:rsid w:val="008D0551"/>
    <w:rsid w:val="008D22A2"/>
    <w:rsid w:val="008D5645"/>
    <w:rsid w:val="008D7713"/>
    <w:rsid w:val="008E1A2B"/>
    <w:rsid w:val="008E2E53"/>
    <w:rsid w:val="008E4A5A"/>
    <w:rsid w:val="008E70DA"/>
    <w:rsid w:val="008E75C6"/>
    <w:rsid w:val="008F341D"/>
    <w:rsid w:val="008F3727"/>
    <w:rsid w:val="008F427C"/>
    <w:rsid w:val="008F750E"/>
    <w:rsid w:val="008F78C8"/>
    <w:rsid w:val="009009B5"/>
    <w:rsid w:val="00900F00"/>
    <w:rsid w:val="00902290"/>
    <w:rsid w:val="00902CF0"/>
    <w:rsid w:val="00907494"/>
    <w:rsid w:val="0091147F"/>
    <w:rsid w:val="00911DD6"/>
    <w:rsid w:val="00914BF0"/>
    <w:rsid w:val="00915A31"/>
    <w:rsid w:val="00915CB2"/>
    <w:rsid w:val="0092089C"/>
    <w:rsid w:val="00921532"/>
    <w:rsid w:val="00922068"/>
    <w:rsid w:val="00926C04"/>
    <w:rsid w:val="00927358"/>
    <w:rsid w:val="0093151E"/>
    <w:rsid w:val="00932656"/>
    <w:rsid w:val="00936007"/>
    <w:rsid w:val="00936A93"/>
    <w:rsid w:val="00937290"/>
    <w:rsid w:val="00937BFF"/>
    <w:rsid w:val="00941D73"/>
    <w:rsid w:val="00941E78"/>
    <w:rsid w:val="00943B9C"/>
    <w:rsid w:val="00944669"/>
    <w:rsid w:val="00944D4C"/>
    <w:rsid w:val="009460D8"/>
    <w:rsid w:val="0094656F"/>
    <w:rsid w:val="009473AE"/>
    <w:rsid w:val="00947487"/>
    <w:rsid w:val="009476AB"/>
    <w:rsid w:val="00955C6A"/>
    <w:rsid w:val="00956924"/>
    <w:rsid w:val="00957628"/>
    <w:rsid w:val="00962423"/>
    <w:rsid w:val="0096375B"/>
    <w:rsid w:val="00963DB6"/>
    <w:rsid w:val="00972FA9"/>
    <w:rsid w:val="0097439D"/>
    <w:rsid w:val="00974D20"/>
    <w:rsid w:val="009777C1"/>
    <w:rsid w:val="00977B3E"/>
    <w:rsid w:val="0098086F"/>
    <w:rsid w:val="00981936"/>
    <w:rsid w:val="00983185"/>
    <w:rsid w:val="00983ED8"/>
    <w:rsid w:val="0098514F"/>
    <w:rsid w:val="0098626E"/>
    <w:rsid w:val="00994531"/>
    <w:rsid w:val="00994A3F"/>
    <w:rsid w:val="009A4F30"/>
    <w:rsid w:val="009A57DD"/>
    <w:rsid w:val="009A6E4E"/>
    <w:rsid w:val="009B1082"/>
    <w:rsid w:val="009B24CA"/>
    <w:rsid w:val="009B4643"/>
    <w:rsid w:val="009B5043"/>
    <w:rsid w:val="009C144D"/>
    <w:rsid w:val="009C2AAE"/>
    <w:rsid w:val="009C4885"/>
    <w:rsid w:val="009C51F1"/>
    <w:rsid w:val="009C5754"/>
    <w:rsid w:val="009C5952"/>
    <w:rsid w:val="009D01BC"/>
    <w:rsid w:val="009D2910"/>
    <w:rsid w:val="009D3A53"/>
    <w:rsid w:val="009D4E5C"/>
    <w:rsid w:val="009D5636"/>
    <w:rsid w:val="009E03D7"/>
    <w:rsid w:val="009E0924"/>
    <w:rsid w:val="009E2C39"/>
    <w:rsid w:val="009E3BEC"/>
    <w:rsid w:val="009E6EB4"/>
    <w:rsid w:val="009E7CEA"/>
    <w:rsid w:val="009F0045"/>
    <w:rsid w:val="009F0AC8"/>
    <w:rsid w:val="00A02724"/>
    <w:rsid w:val="00A03E69"/>
    <w:rsid w:val="00A0540E"/>
    <w:rsid w:val="00A0558B"/>
    <w:rsid w:val="00A10566"/>
    <w:rsid w:val="00A12123"/>
    <w:rsid w:val="00A1266C"/>
    <w:rsid w:val="00A14F44"/>
    <w:rsid w:val="00A1524F"/>
    <w:rsid w:val="00A15300"/>
    <w:rsid w:val="00A166AF"/>
    <w:rsid w:val="00A16AFD"/>
    <w:rsid w:val="00A21170"/>
    <w:rsid w:val="00A21415"/>
    <w:rsid w:val="00A239BC"/>
    <w:rsid w:val="00A30620"/>
    <w:rsid w:val="00A32EB6"/>
    <w:rsid w:val="00A37BA7"/>
    <w:rsid w:val="00A405FA"/>
    <w:rsid w:val="00A4122D"/>
    <w:rsid w:val="00A42BA8"/>
    <w:rsid w:val="00A43A26"/>
    <w:rsid w:val="00A4486E"/>
    <w:rsid w:val="00A459A6"/>
    <w:rsid w:val="00A45C6F"/>
    <w:rsid w:val="00A55811"/>
    <w:rsid w:val="00A572F6"/>
    <w:rsid w:val="00A61CF4"/>
    <w:rsid w:val="00A62C7A"/>
    <w:rsid w:val="00A7328B"/>
    <w:rsid w:val="00A75F33"/>
    <w:rsid w:val="00A77A53"/>
    <w:rsid w:val="00A80393"/>
    <w:rsid w:val="00A826A7"/>
    <w:rsid w:val="00A83EDE"/>
    <w:rsid w:val="00A84C14"/>
    <w:rsid w:val="00A8663D"/>
    <w:rsid w:val="00A91411"/>
    <w:rsid w:val="00A940C0"/>
    <w:rsid w:val="00A96E4B"/>
    <w:rsid w:val="00AA519C"/>
    <w:rsid w:val="00AB2CD1"/>
    <w:rsid w:val="00AB446C"/>
    <w:rsid w:val="00AB4A67"/>
    <w:rsid w:val="00AC3340"/>
    <w:rsid w:val="00AC5048"/>
    <w:rsid w:val="00AD36A6"/>
    <w:rsid w:val="00AD7A26"/>
    <w:rsid w:val="00AE24A8"/>
    <w:rsid w:val="00AE40EA"/>
    <w:rsid w:val="00AE6A50"/>
    <w:rsid w:val="00AE79AD"/>
    <w:rsid w:val="00AF0EC3"/>
    <w:rsid w:val="00AF17D0"/>
    <w:rsid w:val="00AF1A2D"/>
    <w:rsid w:val="00AF263C"/>
    <w:rsid w:val="00AF33F5"/>
    <w:rsid w:val="00AF6060"/>
    <w:rsid w:val="00AF70FA"/>
    <w:rsid w:val="00AF741E"/>
    <w:rsid w:val="00AF7FBA"/>
    <w:rsid w:val="00B014FC"/>
    <w:rsid w:val="00B01DFF"/>
    <w:rsid w:val="00B0420B"/>
    <w:rsid w:val="00B101A3"/>
    <w:rsid w:val="00B103C5"/>
    <w:rsid w:val="00B1547E"/>
    <w:rsid w:val="00B15982"/>
    <w:rsid w:val="00B15F3A"/>
    <w:rsid w:val="00B16685"/>
    <w:rsid w:val="00B16B42"/>
    <w:rsid w:val="00B21486"/>
    <w:rsid w:val="00B244A8"/>
    <w:rsid w:val="00B25976"/>
    <w:rsid w:val="00B26A51"/>
    <w:rsid w:val="00B276AD"/>
    <w:rsid w:val="00B36AF8"/>
    <w:rsid w:val="00B4040C"/>
    <w:rsid w:val="00B4069B"/>
    <w:rsid w:val="00B41310"/>
    <w:rsid w:val="00B418AD"/>
    <w:rsid w:val="00B43BC8"/>
    <w:rsid w:val="00B47EFC"/>
    <w:rsid w:val="00B51D81"/>
    <w:rsid w:val="00B560D4"/>
    <w:rsid w:val="00B61BDC"/>
    <w:rsid w:val="00B67F90"/>
    <w:rsid w:val="00B737D9"/>
    <w:rsid w:val="00B76452"/>
    <w:rsid w:val="00B772C5"/>
    <w:rsid w:val="00B81D38"/>
    <w:rsid w:val="00B82D29"/>
    <w:rsid w:val="00B84ADF"/>
    <w:rsid w:val="00B8579D"/>
    <w:rsid w:val="00B85D98"/>
    <w:rsid w:val="00B85F94"/>
    <w:rsid w:val="00B87D19"/>
    <w:rsid w:val="00B916D2"/>
    <w:rsid w:val="00B91864"/>
    <w:rsid w:val="00B92695"/>
    <w:rsid w:val="00B966CF"/>
    <w:rsid w:val="00BA48FA"/>
    <w:rsid w:val="00BA566C"/>
    <w:rsid w:val="00BA5EFA"/>
    <w:rsid w:val="00BA690E"/>
    <w:rsid w:val="00BA6CC2"/>
    <w:rsid w:val="00BB3685"/>
    <w:rsid w:val="00BB755A"/>
    <w:rsid w:val="00BC1869"/>
    <w:rsid w:val="00BC2EB1"/>
    <w:rsid w:val="00BC3544"/>
    <w:rsid w:val="00BC4BCC"/>
    <w:rsid w:val="00BC6A87"/>
    <w:rsid w:val="00BC7B25"/>
    <w:rsid w:val="00BC7C60"/>
    <w:rsid w:val="00BD1E3B"/>
    <w:rsid w:val="00BD36C2"/>
    <w:rsid w:val="00BD4A66"/>
    <w:rsid w:val="00BD55D5"/>
    <w:rsid w:val="00BE00CC"/>
    <w:rsid w:val="00BE5511"/>
    <w:rsid w:val="00BE5B6B"/>
    <w:rsid w:val="00BE5EA6"/>
    <w:rsid w:val="00BE7041"/>
    <w:rsid w:val="00BF3F8C"/>
    <w:rsid w:val="00BF7AAD"/>
    <w:rsid w:val="00C00DDE"/>
    <w:rsid w:val="00C036AD"/>
    <w:rsid w:val="00C03F31"/>
    <w:rsid w:val="00C0554B"/>
    <w:rsid w:val="00C065F4"/>
    <w:rsid w:val="00C12BD3"/>
    <w:rsid w:val="00C1467F"/>
    <w:rsid w:val="00C154AF"/>
    <w:rsid w:val="00C16381"/>
    <w:rsid w:val="00C2081C"/>
    <w:rsid w:val="00C20A38"/>
    <w:rsid w:val="00C22B38"/>
    <w:rsid w:val="00C22DCE"/>
    <w:rsid w:val="00C273A7"/>
    <w:rsid w:val="00C30DCA"/>
    <w:rsid w:val="00C33053"/>
    <w:rsid w:val="00C355CD"/>
    <w:rsid w:val="00C37145"/>
    <w:rsid w:val="00C372F9"/>
    <w:rsid w:val="00C374B7"/>
    <w:rsid w:val="00C40279"/>
    <w:rsid w:val="00C45901"/>
    <w:rsid w:val="00C540BB"/>
    <w:rsid w:val="00C55357"/>
    <w:rsid w:val="00C60BB1"/>
    <w:rsid w:val="00C63F30"/>
    <w:rsid w:val="00C64133"/>
    <w:rsid w:val="00C6647A"/>
    <w:rsid w:val="00C72294"/>
    <w:rsid w:val="00C73E9D"/>
    <w:rsid w:val="00C77971"/>
    <w:rsid w:val="00C77C3F"/>
    <w:rsid w:val="00C80471"/>
    <w:rsid w:val="00C809ED"/>
    <w:rsid w:val="00C820FF"/>
    <w:rsid w:val="00C835C3"/>
    <w:rsid w:val="00C913FB"/>
    <w:rsid w:val="00C92B96"/>
    <w:rsid w:val="00C92EB5"/>
    <w:rsid w:val="00C937B9"/>
    <w:rsid w:val="00C93FA7"/>
    <w:rsid w:val="00C949B4"/>
    <w:rsid w:val="00C94DDB"/>
    <w:rsid w:val="00CA2FC2"/>
    <w:rsid w:val="00CA443A"/>
    <w:rsid w:val="00CA4CB6"/>
    <w:rsid w:val="00CB0CB2"/>
    <w:rsid w:val="00CB2E97"/>
    <w:rsid w:val="00CB334E"/>
    <w:rsid w:val="00CB63B5"/>
    <w:rsid w:val="00CB71EB"/>
    <w:rsid w:val="00CC1D24"/>
    <w:rsid w:val="00CC2C10"/>
    <w:rsid w:val="00CC34F9"/>
    <w:rsid w:val="00CC62F3"/>
    <w:rsid w:val="00CC6527"/>
    <w:rsid w:val="00CD07C2"/>
    <w:rsid w:val="00CD3337"/>
    <w:rsid w:val="00CD3D74"/>
    <w:rsid w:val="00CD6863"/>
    <w:rsid w:val="00CD75A4"/>
    <w:rsid w:val="00CD7BFA"/>
    <w:rsid w:val="00CE1017"/>
    <w:rsid w:val="00CE11AD"/>
    <w:rsid w:val="00CE346D"/>
    <w:rsid w:val="00CE3A9E"/>
    <w:rsid w:val="00CE449F"/>
    <w:rsid w:val="00CF0E7A"/>
    <w:rsid w:val="00CF117A"/>
    <w:rsid w:val="00CF2379"/>
    <w:rsid w:val="00CF75BA"/>
    <w:rsid w:val="00D00DF7"/>
    <w:rsid w:val="00D05094"/>
    <w:rsid w:val="00D052BE"/>
    <w:rsid w:val="00D0536C"/>
    <w:rsid w:val="00D0567C"/>
    <w:rsid w:val="00D0656C"/>
    <w:rsid w:val="00D10B51"/>
    <w:rsid w:val="00D11AC1"/>
    <w:rsid w:val="00D12638"/>
    <w:rsid w:val="00D147AF"/>
    <w:rsid w:val="00D15F75"/>
    <w:rsid w:val="00D20677"/>
    <w:rsid w:val="00D210C3"/>
    <w:rsid w:val="00D25F1E"/>
    <w:rsid w:val="00D26E75"/>
    <w:rsid w:val="00D277D5"/>
    <w:rsid w:val="00D27B0B"/>
    <w:rsid w:val="00D27E03"/>
    <w:rsid w:val="00D3147F"/>
    <w:rsid w:val="00D328D0"/>
    <w:rsid w:val="00D33CC8"/>
    <w:rsid w:val="00D3436D"/>
    <w:rsid w:val="00D35903"/>
    <w:rsid w:val="00D3657E"/>
    <w:rsid w:val="00D407E8"/>
    <w:rsid w:val="00D416AD"/>
    <w:rsid w:val="00D4278F"/>
    <w:rsid w:val="00D44E85"/>
    <w:rsid w:val="00D458B3"/>
    <w:rsid w:val="00D45B6E"/>
    <w:rsid w:val="00D45C60"/>
    <w:rsid w:val="00D51EFB"/>
    <w:rsid w:val="00D5351A"/>
    <w:rsid w:val="00D54A71"/>
    <w:rsid w:val="00D57E08"/>
    <w:rsid w:val="00D61BF9"/>
    <w:rsid w:val="00D633E6"/>
    <w:rsid w:val="00D65DAB"/>
    <w:rsid w:val="00D6771E"/>
    <w:rsid w:val="00D73ECB"/>
    <w:rsid w:val="00D741E5"/>
    <w:rsid w:val="00D807C8"/>
    <w:rsid w:val="00D8510F"/>
    <w:rsid w:val="00D8654C"/>
    <w:rsid w:val="00DA2CD8"/>
    <w:rsid w:val="00DA4A62"/>
    <w:rsid w:val="00DA62E5"/>
    <w:rsid w:val="00DA639E"/>
    <w:rsid w:val="00DB301C"/>
    <w:rsid w:val="00DB6EB3"/>
    <w:rsid w:val="00DC1BD5"/>
    <w:rsid w:val="00DC1F81"/>
    <w:rsid w:val="00DC1FCF"/>
    <w:rsid w:val="00DC2229"/>
    <w:rsid w:val="00DC291A"/>
    <w:rsid w:val="00DC5E77"/>
    <w:rsid w:val="00DC642A"/>
    <w:rsid w:val="00DC6789"/>
    <w:rsid w:val="00DC7DB9"/>
    <w:rsid w:val="00DD05F3"/>
    <w:rsid w:val="00DD1EC2"/>
    <w:rsid w:val="00DE09EB"/>
    <w:rsid w:val="00DE112A"/>
    <w:rsid w:val="00DF12EF"/>
    <w:rsid w:val="00DF3ED7"/>
    <w:rsid w:val="00DF4FB9"/>
    <w:rsid w:val="00DF540D"/>
    <w:rsid w:val="00DF548A"/>
    <w:rsid w:val="00DF56F8"/>
    <w:rsid w:val="00DF7506"/>
    <w:rsid w:val="00E03569"/>
    <w:rsid w:val="00E0390D"/>
    <w:rsid w:val="00E05639"/>
    <w:rsid w:val="00E0573B"/>
    <w:rsid w:val="00E111A3"/>
    <w:rsid w:val="00E11D29"/>
    <w:rsid w:val="00E14D1C"/>
    <w:rsid w:val="00E14FE4"/>
    <w:rsid w:val="00E16563"/>
    <w:rsid w:val="00E21A1E"/>
    <w:rsid w:val="00E25AB1"/>
    <w:rsid w:val="00E27919"/>
    <w:rsid w:val="00E27F18"/>
    <w:rsid w:val="00E361A8"/>
    <w:rsid w:val="00E37419"/>
    <w:rsid w:val="00E40223"/>
    <w:rsid w:val="00E4102C"/>
    <w:rsid w:val="00E41414"/>
    <w:rsid w:val="00E41843"/>
    <w:rsid w:val="00E4231A"/>
    <w:rsid w:val="00E528F0"/>
    <w:rsid w:val="00E53125"/>
    <w:rsid w:val="00E55B9E"/>
    <w:rsid w:val="00E55FE6"/>
    <w:rsid w:val="00E60F64"/>
    <w:rsid w:val="00E61A8E"/>
    <w:rsid w:val="00E61E49"/>
    <w:rsid w:val="00E61E69"/>
    <w:rsid w:val="00E65047"/>
    <w:rsid w:val="00E659DB"/>
    <w:rsid w:val="00E704C8"/>
    <w:rsid w:val="00E707D6"/>
    <w:rsid w:val="00E7209D"/>
    <w:rsid w:val="00E72682"/>
    <w:rsid w:val="00E73BCE"/>
    <w:rsid w:val="00E80585"/>
    <w:rsid w:val="00E80B58"/>
    <w:rsid w:val="00E81293"/>
    <w:rsid w:val="00E82CB3"/>
    <w:rsid w:val="00E83D12"/>
    <w:rsid w:val="00E85ED8"/>
    <w:rsid w:val="00E8666F"/>
    <w:rsid w:val="00E87B16"/>
    <w:rsid w:val="00E90463"/>
    <w:rsid w:val="00E93EAC"/>
    <w:rsid w:val="00E94D0C"/>
    <w:rsid w:val="00E96D2C"/>
    <w:rsid w:val="00EA1A51"/>
    <w:rsid w:val="00EA2DC5"/>
    <w:rsid w:val="00EA3FF8"/>
    <w:rsid w:val="00EA54FD"/>
    <w:rsid w:val="00EA7180"/>
    <w:rsid w:val="00EA7F1D"/>
    <w:rsid w:val="00EB1E35"/>
    <w:rsid w:val="00EB25FF"/>
    <w:rsid w:val="00EB44FB"/>
    <w:rsid w:val="00EC48E3"/>
    <w:rsid w:val="00EC7D5F"/>
    <w:rsid w:val="00ED2404"/>
    <w:rsid w:val="00ED337C"/>
    <w:rsid w:val="00ED37DA"/>
    <w:rsid w:val="00ED3ACC"/>
    <w:rsid w:val="00ED3F0D"/>
    <w:rsid w:val="00ED408C"/>
    <w:rsid w:val="00ED56C8"/>
    <w:rsid w:val="00ED6DAF"/>
    <w:rsid w:val="00EE18CE"/>
    <w:rsid w:val="00EE1A06"/>
    <w:rsid w:val="00EE584F"/>
    <w:rsid w:val="00EE761F"/>
    <w:rsid w:val="00EF14FD"/>
    <w:rsid w:val="00EF1EDA"/>
    <w:rsid w:val="00EF333A"/>
    <w:rsid w:val="00EF371F"/>
    <w:rsid w:val="00EF3BC2"/>
    <w:rsid w:val="00EF40E5"/>
    <w:rsid w:val="00EF4B4D"/>
    <w:rsid w:val="00EF6710"/>
    <w:rsid w:val="00F00194"/>
    <w:rsid w:val="00F01C19"/>
    <w:rsid w:val="00F02B8A"/>
    <w:rsid w:val="00F03AFB"/>
    <w:rsid w:val="00F05228"/>
    <w:rsid w:val="00F052B2"/>
    <w:rsid w:val="00F06912"/>
    <w:rsid w:val="00F070FE"/>
    <w:rsid w:val="00F0794C"/>
    <w:rsid w:val="00F106DC"/>
    <w:rsid w:val="00F1082A"/>
    <w:rsid w:val="00F10C33"/>
    <w:rsid w:val="00F15C4A"/>
    <w:rsid w:val="00F16028"/>
    <w:rsid w:val="00F213FC"/>
    <w:rsid w:val="00F23D64"/>
    <w:rsid w:val="00F27CD0"/>
    <w:rsid w:val="00F27D14"/>
    <w:rsid w:val="00F27F23"/>
    <w:rsid w:val="00F314C7"/>
    <w:rsid w:val="00F314FA"/>
    <w:rsid w:val="00F31864"/>
    <w:rsid w:val="00F33311"/>
    <w:rsid w:val="00F33968"/>
    <w:rsid w:val="00F33F9D"/>
    <w:rsid w:val="00F34688"/>
    <w:rsid w:val="00F35297"/>
    <w:rsid w:val="00F365D8"/>
    <w:rsid w:val="00F45076"/>
    <w:rsid w:val="00F45BE1"/>
    <w:rsid w:val="00F46996"/>
    <w:rsid w:val="00F50503"/>
    <w:rsid w:val="00F51350"/>
    <w:rsid w:val="00F51B75"/>
    <w:rsid w:val="00F57436"/>
    <w:rsid w:val="00F603DD"/>
    <w:rsid w:val="00F629EA"/>
    <w:rsid w:val="00F73103"/>
    <w:rsid w:val="00F74147"/>
    <w:rsid w:val="00F74D10"/>
    <w:rsid w:val="00F765DD"/>
    <w:rsid w:val="00F81DA7"/>
    <w:rsid w:val="00F84ADA"/>
    <w:rsid w:val="00F86A95"/>
    <w:rsid w:val="00F91E2F"/>
    <w:rsid w:val="00F9529F"/>
    <w:rsid w:val="00F96C2D"/>
    <w:rsid w:val="00FA1ED7"/>
    <w:rsid w:val="00FA2C95"/>
    <w:rsid w:val="00FA618D"/>
    <w:rsid w:val="00FA6625"/>
    <w:rsid w:val="00FA790B"/>
    <w:rsid w:val="00FB096E"/>
    <w:rsid w:val="00FB2701"/>
    <w:rsid w:val="00FB4D41"/>
    <w:rsid w:val="00FB5468"/>
    <w:rsid w:val="00FB7F1E"/>
    <w:rsid w:val="00FC4EC5"/>
    <w:rsid w:val="00FC4FD7"/>
    <w:rsid w:val="00FC554D"/>
    <w:rsid w:val="00FD13E6"/>
    <w:rsid w:val="00FD4761"/>
    <w:rsid w:val="00FD48AC"/>
    <w:rsid w:val="00FD48CB"/>
    <w:rsid w:val="00FD49EF"/>
    <w:rsid w:val="00FE494B"/>
    <w:rsid w:val="00FE71D8"/>
    <w:rsid w:val="00FE795A"/>
    <w:rsid w:val="00FF4829"/>
    <w:rsid w:val="00FF7316"/>
    <w:rsid w:val="013F585D"/>
    <w:rsid w:val="01D962C2"/>
    <w:rsid w:val="023214F5"/>
    <w:rsid w:val="024F4C6F"/>
    <w:rsid w:val="027728F5"/>
    <w:rsid w:val="02B95CE1"/>
    <w:rsid w:val="037F7170"/>
    <w:rsid w:val="03B2323B"/>
    <w:rsid w:val="03B60EB7"/>
    <w:rsid w:val="03E34872"/>
    <w:rsid w:val="046C59DA"/>
    <w:rsid w:val="04B01412"/>
    <w:rsid w:val="04D3013E"/>
    <w:rsid w:val="05F022F9"/>
    <w:rsid w:val="067B45BF"/>
    <w:rsid w:val="06B014B6"/>
    <w:rsid w:val="06B51066"/>
    <w:rsid w:val="06BE5FDA"/>
    <w:rsid w:val="08B23F03"/>
    <w:rsid w:val="0973422C"/>
    <w:rsid w:val="09AE2E96"/>
    <w:rsid w:val="0A374DCD"/>
    <w:rsid w:val="0A475BB2"/>
    <w:rsid w:val="0AFE215D"/>
    <w:rsid w:val="0BE81545"/>
    <w:rsid w:val="0C1D6688"/>
    <w:rsid w:val="0C767B67"/>
    <w:rsid w:val="0D611BD6"/>
    <w:rsid w:val="0E9260E9"/>
    <w:rsid w:val="0ED24306"/>
    <w:rsid w:val="0F4133E6"/>
    <w:rsid w:val="104D6934"/>
    <w:rsid w:val="114A6F44"/>
    <w:rsid w:val="11D20C64"/>
    <w:rsid w:val="121106D2"/>
    <w:rsid w:val="127E68E3"/>
    <w:rsid w:val="13317629"/>
    <w:rsid w:val="134D35B5"/>
    <w:rsid w:val="13585D2B"/>
    <w:rsid w:val="137974AE"/>
    <w:rsid w:val="13DC7075"/>
    <w:rsid w:val="14863A16"/>
    <w:rsid w:val="153756BE"/>
    <w:rsid w:val="16B616DE"/>
    <w:rsid w:val="16B83284"/>
    <w:rsid w:val="17B60D7A"/>
    <w:rsid w:val="187F5B35"/>
    <w:rsid w:val="1A1D0C33"/>
    <w:rsid w:val="1AB0639D"/>
    <w:rsid w:val="1C943CE1"/>
    <w:rsid w:val="1CD001DE"/>
    <w:rsid w:val="1D036ED7"/>
    <w:rsid w:val="1E5F79FD"/>
    <w:rsid w:val="1E7F6618"/>
    <w:rsid w:val="1F1D3637"/>
    <w:rsid w:val="1F272E1D"/>
    <w:rsid w:val="1F724CDF"/>
    <w:rsid w:val="1F9658B5"/>
    <w:rsid w:val="206261E6"/>
    <w:rsid w:val="20AE0066"/>
    <w:rsid w:val="21B83326"/>
    <w:rsid w:val="21EC225D"/>
    <w:rsid w:val="23204294"/>
    <w:rsid w:val="23216730"/>
    <w:rsid w:val="234D6723"/>
    <w:rsid w:val="236A76EF"/>
    <w:rsid w:val="23951C8D"/>
    <w:rsid w:val="245416F5"/>
    <w:rsid w:val="24AE0A64"/>
    <w:rsid w:val="25CD362B"/>
    <w:rsid w:val="2603500E"/>
    <w:rsid w:val="263E60D9"/>
    <w:rsid w:val="265C0746"/>
    <w:rsid w:val="270D1CD9"/>
    <w:rsid w:val="276D61FD"/>
    <w:rsid w:val="29DD3CF4"/>
    <w:rsid w:val="2AEB33FF"/>
    <w:rsid w:val="2C5306E6"/>
    <w:rsid w:val="2D2458C1"/>
    <w:rsid w:val="2DE71E43"/>
    <w:rsid w:val="2E2F0FB6"/>
    <w:rsid w:val="2E345C8B"/>
    <w:rsid w:val="30A75080"/>
    <w:rsid w:val="30E26DB4"/>
    <w:rsid w:val="312F5EA8"/>
    <w:rsid w:val="32915115"/>
    <w:rsid w:val="32987311"/>
    <w:rsid w:val="3406614C"/>
    <w:rsid w:val="353A317A"/>
    <w:rsid w:val="357F7FBC"/>
    <w:rsid w:val="35A46579"/>
    <w:rsid w:val="366C6385"/>
    <w:rsid w:val="368D6DB2"/>
    <w:rsid w:val="379A79B8"/>
    <w:rsid w:val="385A2EA3"/>
    <w:rsid w:val="396755EB"/>
    <w:rsid w:val="3A3A01A3"/>
    <w:rsid w:val="3ACA0962"/>
    <w:rsid w:val="3B3C62A9"/>
    <w:rsid w:val="3B6C15C2"/>
    <w:rsid w:val="3C0D1170"/>
    <w:rsid w:val="3C1C3CB4"/>
    <w:rsid w:val="3F3618F4"/>
    <w:rsid w:val="401007B9"/>
    <w:rsid w:val="40371CEF"/>
    <w:rsid w:val="417A4E61"/>
    <w:rsid w:val="418708EC"/>
    <w:rsid w:val="41EB1AAC"/>
    <w:rsid w:val="427C2EBE"/>
    <w:rsid w:val="443515F5"/>
    <w:rsid w:val="44A62E3B"/>
    <w:rsid w:val="44DD0F9F"/>
    <w:rsid w:val="45EF490C"/>
    <w:rsid w:val="467F2110"/>
    <w:rsid w:val="48606CF0"/>
    <w:rsid w:val="496A65CC"/>
    <w:rsid w:val="49970DFE"/>
    <w:rsid w:val="49F65270"/>
    <w:rsid w:val="4A1D701D"/>
    <w:rsid w:val="4AA07D2A"/>
    <w:rsid w:val="4AD6596B"/>
    <w:rsid w:val="4AF0410A"/>
    <w:rsid w:val="4B9216EC"/>
    <w:rsid w:val="4C9278B2"/>
    <w:rsid w:val="4CB20E67"/>
    <w:rsid w:val="4D7D0477"/>
    <w:rsid w:val="4D996D55"/>
    <w:rsid w:val="4DD54D99"/>
    <w:rsid w:val="4E426748"/>
    <w:rsid w:val="4ED82D9F"/>
    <w:rsid w:val="4FB45236"/>
    <w:rsid w:val="50800386"/>
    <w:rsid w:val="50926F7D"/>
    <w:rsid w:val="50ED0495"/>
    <w:rsid w:val="51894DEE"/>
    <w:rsid w:val="51A726BE"/>
    <w:rsid w:val="520904A6"/>
    <w:rsid w:val="52813C2E"/>
    <w:rsid w:val="52C6505E"/>
    <w:rsid w:val="536575AB"/>
    <w:rsid w:val="53904D45"/>
    <w:rsid w:val="547F7E9D"/>
    <w:rsid w:val="54A64E09"/>
    <w:rsid w:val="557F2D20"/>
    <w:rsid w:val="55B367AC"/>
    <w:rsid w:val="564535A3"/>
    <w:rsid w:val="57435A34"/>
    <w:rsid w:val="594A2130"/>
    <w:rsid w:val="5A373FE2"/>
    <w:rsid w:val="5B1C34C6"/>
    <w:rsid w:val="5D26038F"/>
    <w:rsid w:val="5E7A5A0B"/>
    <w:rsid w:val="600F72B1"/>
    <w:rsid w:val="606F387B"/>
    <w:rsid w:val="60876999"/>
    <w:rsid w:val="60E92D99"/>
    <w:rsid w:val="61B21DF2"/>
    <w:rsid w:val="63672EE1"/>
    <w:rsid w:val="64207646"/>
    <w:rsid w:val="64754EBF"/>
    <w:rsid w:val="64813D94"/>
    <w:rsid w:val="650860EC"/>
    <w:rsid w:val="656211AF"/>
    <w:rsid w:val="66030EA2"/>
    <w:rsid w:val="66FD26F2"/>
    <w:rsid w:val="6783296E"/>
    <w:rsid w:val="68AD6BF3"/>
    <w:rsid w:val="68B37DDB"/>
    <w:rsid w:val="6A514BE4"/>
    <w:rsid w:val="6A672326"/>
    <w:rsid w:val="6C3B6F93"/>
    <w:rsid w:val="6C6F48E4"/>
    <w:rsid w:val="6C911F2A"/>
    <w:rsid w:val="6DD22ABE"/>
    <w:rsid w:val="6DFA3533"/>
    <w:rsid w:val="6E777524"/>
    <w:rsid w:val="6F635146"/>
    <w:rsid w:val="70374546"/>
    <w:rsid w:val="72815209"/>
    <w:rsid w:val="735E0013"/>
    <w:rsid w:val="769F3185"/>
    <w:rsid w:val="7758605D"/>
    <w:rsid w:val="7AE512D4"/>
    <w:rsid w:val="7C1A0203"/>
    <w:rsid w:val="7C326DDD"/>
    <w:rsid w:val="7CF674B6"/>
    <w:rsid w:val="7D5262E5"/>
    <w:rsid w:val="7DAB4226"/>
    <w:rsid w:val="7E3E670A"/>
    <w:rsid w:val="7E781D45"/>
    <w:rsid w:val="7E9D5D25"/>
    <w:rsid w:val="7F91602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spacing w:line="360" w:lineRule="auto"/>
      <w:ind w:left="-2" w:leftChars="-1" w:right="-288" w:rightChars="-137" w:firstLine="540" w:firstLineChars="225"/>
    </w:pPr>
    <w:rPr>
      <w:rFonts w:ascii="宋体" w:hAnsi="宋体"/>
      <w:color w:val="000000"/>
      <w:sz w:val="24"/>
      <w:szCs w:val="30"/>
    </w:rPr>
  </w:style>
  <w:style w:type="paragraph" w:styleId="3">
    <w:name w:val="annotation text"/>
    <w:basedOn w:val="1"/>
    <w:link w:val="22"/>
    <w:semiHidden/>
    <w:unhideWhenUsed/>
    <w:qFormat/>
    <w:uiPriority w:val="99"/>
    <w:pPr>
      <w:jc w:val="left"/>
    </w:pPr>
  </w:style>
  <w:style w:type="paragraph" w:styleId="4">
    <w:name w:val="Body Text Indent"/>
    <w:basedOn w:val="1"/>
    <w:qFormat/>
    <w:uiPriority w:val="0"/>
    <w:pPr>
      <w:spacing w:line="360" w:lineRule="auto"/>
      <w:ind w:left="-360" w:firstLine="360"/>
    </w:pPr>
    <w:rPr>
      <w:rFonts w:ascii="宋体" w:hAnsi="宋体"/>
      <w:sz w:val="24"/>
    </w:rPr>
  </w:style>
  <w:style w:type="paragraph" w:styleId="5">
    <w:name w:val="Balloon Text"/>
    <w:basedOn w:val="1"/>
    <w:link w:val="20"/>
    <w:semiHidden/>
    <w:unhideWhenUsed/>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rFonts w:ascii="Calibri" w:hAnsi="Calibri" w:cs="Calibri"/>
      <w:kern w:val="0"/>
      <w:sz w:val="18"/>
      <w:szCs w:val="18"/>
    </w:rPr>
  </w:style>
  <w:style w:type="paragraph" w:styleId="7">
    <w:name w:val="header"/>
    <w:basedOn w:val="1"/>
    <w:link w:val="15"/>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8">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paragraph" w:styleId="9">
    <w:name w:val="annotation subject"/>
    <w:basedOn w:val="3"/>
    <w:next w:val="3"/>
    <w:link w:val="23"/>
    <w:semiHidden/>
    <w:unhideWhenUsed/>
    <w:qFormat/>
    <w:uiPriority w:val="99"/>
    <w:rPr>
      <w:b/>
      <w:bCs/>
    </w:rPr>
  </w:style>
  <w:style w:type="table" w:styleId="11">
    <w:name w:val="Table Grid"/>
    <w:basedOn w:val="10"/>
    <w:qFormat/>
    <w:locked/>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semiHidden/>
    <w:unhideWhenUsed/>
    <w:qFormat/>
    <w:uiPriority w:val="99"/>
    <w:rPr>
      <w:sz w:val="21"/>
      <w:szCs w:val="21"/>
    </w:rPr>
  </w:style>
  <w:style w:type="character" w:customStyle="1" w:styleId="14">
    <w:name w:val="页脚 字符"/>
    <w:link w:val="6"/>
    <w:qFormat/>
    <w:locked/>
    <w:uiPriority w:val="99"/>
    <w:rPr>
      <w:sz w:val="18"/>
      <w:szCs w:val="18"/>
    </w:rPr>
  </w:style>
  <w:style w:type="character" w:customStyle="1" w:styleId="15">
    <w:name w:val="页眉 字符"/>
    <w:link w:val="7"/>
    <w:qFormat/>
    <w:locked/>
    <w:uiPriority w:val="99"/>
    <w:rPr>
      <w:sz w:val="18"/>
      <w:szCs w:val="18"/>
    </w:rPr>
  </w:style>
  <w:style w:type="character" w:customStyle="1" w:styleId="16">
    <w:name w:val="文一 Char"/>
    <w:link w:val="17"/>
    <w:qFormat/>
    <w:locked/>
    <w:uiPriority w:val="0"/>
    <w:rPr>
      <w:rFonts w:eastAsia="宋体"/>
      <w:snapToGrid w:val="0"/>
      <w:spacing w:val="4"/>
      <w:sz w:val="24"/>
      <w:szCs w:val="24"/>
    </w:rPr>
  </w:style>
  <w:style w:type="paragraph" w:customStyle="1" w:styleId="17">
    <w:name w:val="文一"/>
    <w:basedOn w:val="1"/>
    <w:link w:val="16"/>
    <w:qFormat/>
    <w:uiPriority w:val="0"/>
    <w:pPr>
      <w:topLinePunct/>
      <w:adjustRightInd w:val="0"/>
      <w:snapToGrid w:val="0"/>
      <w:spacing w:line="360" w:lineRule="auto"/>
      <w:ind w:firstLine="200" w:firstLineChars="200"/>
    </w:pPr>
    <w:rPr>
      <w:rFonts w:ascii="Calibri" w:hAnsi="Calibri" w:cs="Calibri"/>
      <w:spacing w:val="4"/>
      <w:kern w:val="0"/>
      <w:sz w:val="24"/>
      <w:szCs w:val="24"/>
    </w:rPr>
  </w:style>
  <w:style w:type="paragraph" w:customStyle="1" w:styleId="18">
    <w:name w:val="章节三"/>
    <w:basedOn w:val="17"/>
    <w:next w:val="17"/>
    <w:qFormat/>
    <w:uiPriority w:val="99"/>
    <w:pPr>
      <w:spacing w:beforeLines="50" w:afterLines="50" w:line="240" w:lineRule="auto"/>
      <w:ind w:firstLine="0" w:firstLineChars="0"/>
      <w:jc w:val="left"/>
      <w:outlineLvl w:val="2"/>
    </w:pPr>
    <w:rPr>
      <w:rFonts w:ascii="黑体" w:hAnsi="宋体" w:eastAsia="黑体" w:cs="黑体"/>
      <w:b/>
      <w:bCs/>
    </w:rPr>
  </w:style>
  <w:style w:type="paragraph" w:customStyle="1" w:styleId="19">
    <w:name w:val="章节一"/>
    <w:basedOn w:val="17"/>
    <w:next w:val="17"/>
    <w:qFormat/>
    <w:uiPriority w:val="99"/>
    <w:pPr>
      <w:spacing w:beforeLines="50" w:afterLines="50" w:line="240" w:lineRule="auto"/>
      <w:ind w:firstLine="0" w:firstLineChars="0"/>
      <w:jc w:val="center"/>
      <w:outlineLvl w:val="0"/>
    </w:pPr>
    <w:rPr>
      <w:rFonts w:eastAsia="黑体"/>
      <w:b/>
      <w:bCs/>
      <w:sz w:val="36"/>
      <w:szCs w:val="36"/>
    </w:rPr>
  </w:style>
  <w:style w:type="character" w:customStyle="1" w:styleId="20">
    <w:name w:val="批注框文本 字符"/>
    <w:link w:val="5"/>
    <w:semiHidden/>
    <w:qFormat/>
    <w:uiPriority w:val="99"/>
    <w:rPr>
      <w:rFonts w:ascii="Times New Roman" w:hAnsi="Times New Roman"/>
      <w:kern w:val="2"/>
      <w:sz w:val="18"/>
      <w:szCs w:val="18"/>
    </w:rPr>
  </w:style>
  <w:style w:type="paragraph" w:styleId="21">
    <w:name w:val="List Paragraph"/>
    <w:basedOn w:val="1"/>
    <w:unhideWhenUsed/>
    <w:qFormat/>
    <w:uiPriority w:val="99"/>
    <w:pPr>
      <w:ind w:firstLine="420" w:firstLineChars="200"/>
    </w:pPr>
  </w:style>
  <w:style w:type="character" w:customStyle="1" w:styleId="22">
    <w:name w:val="批注文字 字符"/>
    <w:basedOn w:val="12"/>
    <w:link w:val="3"/>
    <w:semiHidden/>
    <w:qFormat/>
    <w:uiPriority w:val="99"/>
    <w:rPr>
      <w:kern w:val="2"/>
      <w:sz w:val="21"/>
      <w:szCs w:val="21"/>
    </w:rPr>
  </w:style>
  <w:style w:type="character" w:customStyle="1" w:styleId="23">
    <w:name w:val="批注主题 字符"/>
    <w:basedOn w:val="22"/>
    <w:link w:val="9"/>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9D683-FE44-41D5-AD4C-E1786AB265D6}">
  <ds:schemaRefs/>
</ds:datastoreItem>
</file>

<file path=docProps/app.xml><?xml version="1.0" encoding="utf-8"?>
<Properties xmlns="http://schemas.openxmlformats.org/officeDocument/2006/extended-properties" xmlns:vt="http://schemas.openxmlformats.org/officeDocument/2006/docPropsVTypes">
  <Template>Normal</Template>
  <Company>B</Company>
  <Pages>19</Pages>
  <Words>16221</Words>
  <Characters>16592</Characters>
  <Lines>108</Lines>
  <Paragraphs>30</Paragraphs>
  <TotalTime>10</TotalTime>
  <ScaleCrop>false</ScaleCrop>
  <LinksUpToDate>false</LinksUpToDate>
  <CharactersWithSpaces>16596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2018-12-28T07:03:00Z</dcterms:created>
  <dc:creator>张爽</dc:creator>
  <cp:lastModifiedBy>NTKO</cp:lastModifiedBy>
  <cp:lastPrinted>2018-12-27T07:40:00Z</cp:lastPrinted>
  <dcterms:modified xsi:type="dcterms:W3CDTF">2023-04-13T09:35:08Z</dcterms:modified>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1CEBBBC56B294A1BA230BC4294457758</vt:lpwstr>
  </property>
</Properties>
</file>