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147" w:rsidRDefault="000261CB" w:rsidP="00CD1A95">
      <w:pPr>
        <w:pStyle w:val="a4"/>
        <w:numPr>
          <w:ins w:id="0" w:author="Unknown"/>
        </w:numPr>
        <w:adjustRightInd w:val="0"/>
        <w:snapToGrid w:val="0"/>
        <w:spacing w:line="500" w:lineRule="exact"/>
        <w:jc w:val="center"/>
        <w:rPr>
          <w:rFonts w:ascii="宋体" w:eastAsia="宋体" w:hAnsi="宋体"/>
          <w:b/>
          <w:sz w:val="28"/>
          <w:szCs w:val="32"/>
        </w:rPr>
      </w:pPr>
      <w:r>
        <w:rPr>
          <w:rFonts w:ascii="宋体" w:eastAsia="宋体" w:hAnsi="宋体" w:hint="eastAsia"/>
          <w:b/>
          <w:sz w:val="32"/>
          <w:szCs w:val="32"/>
        </w:rPr>
        <w:t xml:space="preserve">                                                                                                                                                                                                                                                                                                                                                                                                                                                                                                   </w:t>
      </w:r>
      <w:r>
        <w:rPr>
          <w:rFonts w:ascii="宋体" w:eastAsia="宋体" w:hAnsi="宋体" w:hint="eastAsia"/>
          <w:b/>
          <w:sz w:val="28"/>
          <w:szCs w:val="32"/>
        </w:rPr>
        <w:t>保济丸、小儿七星茶等名优中成药包装生产线智能制造项目</w:t>
      </w:r>
    </w:p>
    <w:p w:rsidR="000C79B2" w:rsidRDefault="000261CB" w:rsidP="00406512">
      <w:pPr>
        <w:pStyle w:val="a4"/>
        <w:adjustRightInd w:val="0"/>
        <w:snapToGrid w:val="0"/>
        <w:spacing w:line="500" w:lineRule="exact"/>
        <w:jc w:val="center"/>
        <w:rPr>
          <w:rFonts w:ascii="宋体" w:eastAsia="宋体" w:hAnsi="宋体"/>
          <w:b/>
          <w:sz w:val="28"/>
          <w:szCs w:val="32"/>
        </w:rPr>
      </w:pPr>
      <w:r>
        <w:rPr>
          <w:rFonts w:ascii="宋体" w:eastAsia="宋体" w:hAnsi="宋体" w:hint="eastAsia"/>
          <w:b/>
          <w:sz w:val="28"/>
          <w:szCs w:val="32"/>
        </w:rPr>
        <w:t>场地改造及设备安装工程</w:t>
      </w:r>
      <w:r w:rsidR="00CF6147">
        <w:rPr>
          <w:rFonts w:ascii="宋体" w:eastAsia="宋体" w:hAnsi="宋体" w:hint="eastAsia"/>
          <w:b/>
          <w:sz w:val="28"/>
          <w:szCs w:val="32"/>
        </w:rPr>
        <w:t>招标工程量清单</w:t>
      </w:r>
      <w:r>
        <w:rPr>
          <w:rFonts w:ascii="宋体" w:eastAsia="宋体" w:hAnsi="宋体" w:hint="eastAsia"/>
          <w:b/>
          <w:sz w:val="28"/>
          <w:szCs w:val="32"/>
        </w:rPr>
        <w:t>编制报告</w:t>
      </w:r>
    </w:p>
    <w:p w:rsidR="00CD1A95" w:rsidRPr="00CD1A95" w:rsidRDefault="00CD1A95" w:rsidP="00CD1A95">
      <w:pPr>
        <w:pStyle w:val="a4"/>
        <w:adjustRightInd w:val="0"/>
        <w:snapToGrid w:val="0"/>
        <w:spacing w:line="500" w:lineRule="exact"/>
        <w:jc w:val="center"/>
        <w:rPr>
          <w:rFonts w:ascii="宋体" w:eastAsia="宋体" w:hAnsi="宋体"/>
          <w:b/>
          <w:sz w:val="28"/>
          <w:szCs w:val="32"/>
        </w:rPr>
      </w:pPr>
    </w:p>
    <w:p w:rsidR="000C79B2" w:rsidRDefault="000261CB" w:rsidP="00CD1A95">
      <w:pPr>
        <w:numPr>
          <w:ins w:id="1" w:author="吴芳" w:date="2014-09-03T16:54:00Z"/>
        </w:numPr>
        <w:adjustRightInd w:val="0"/>
        <w:snapToGrid w:val="0"/>
        <w:spacing w:line="480" w:lineRule="exact"/>
        <w:rPr>
          <w:rFonts w:ascii="宋体" w:eastAsia="宋体" w:hAnsi="宋体"/>
          <w:snapToGrid w:val="0"/>
          <w:kern w:val="0"/>
          <w:sz w:val="24"/>
        </w:rPr>
      </w:pPr>
      <w:r>
        <w:rPr>
          <w:rFonts w:ascii="宋体" w:eastAsia="宋体" w:hAnsi="宋体" w:hint="eastAsia"/>
          <w:snapToGrid w:val="0"/>
          <w:kern w:val="0"/>
          <w:sz w:val="24"/>
        </w:rPr>
        <w:t>广州王老吉药业股份有限公司：</w:t>
      </w:r>
    </w:p>
    <w:p w:rsidR="000C79B2" w:rsidRDefault="000261CB" w:rsidP="00CD1A95">
      <w:pPr>
        <w:adjustRightInd w:val="0"/>
        <w:snapToGrid w:val="0"/>
        <w:spacing w:line="480" w:lineRule="exact"/>
        <w:ind w:firstLineChars="200" w:firstLine="480"/>
        <w:rPr>
          <w:rFonts w:ascii="宋体" w:eastAsia="宋体" w:hAnsi="宋体" w:cs="Times New Roman"/>
          <w:snapToGrid w:val="0"/>
          <w:kern w:val="0"/>
          <w:sz w:val="24"/>
        </w:rPr>
      </w:pPr>
      <w:r>
        <w:rPr>
          <w:rFonts w:ascii="宋体" w:eastAsia="宋体" w:hAnsi="宋体"/>
          <w:sz w:val="24"/>
          <w:szCs w:val="24"/>
        </w:rPr>
        <w:t>受贵单位的委托，</w:t>
      </w:r>
      <w:r>
        <w:rPr>
          <w:rFonts w:ascii="宋体" w:eastAsia="宋体" w:hAnsi="宋体" w:hint="eastAsia"/>
          <w:snapToGrid w:val="0"/>
          <w:kern w:val="0"/>
          <w:sz w:val="24"/>
        </w:rPr>
        <w:t>我行对</w:t>
      </w:r>
      <w:r>
        <w:rPr>
          <w:rFonts w:ascii="宋体" w:eastAsia="宋体" w:hAnsi="宋体" w:cs="Times New Roman" w:hint="eastAsia"/>
          <w:snapToGrid w:val="0"/>
          <w:kern w:val="0"/>
          <w:sz w:val="24"/>
        </w:rPr>
        <w:t>保济丸、小儿七星茶等名优中成药包装生产线智能制造项目场地改造及设备安装工程</w:t>
      </w:r>
      <w:r w:rsidR="00CF6147">
        <w:rPr>
          <w:rFonts w:ascii="宋体" w:eastAsia="宋体" w:hAnsi="宋体" w:cs="Times New Roman" w:hint="eastAsia"/>
          <w:snapToGrid w:val="0"/>
          <w:kern w:val="0"/>
          <w:sz w:val="24"/>
        </w:rPr>
        <w:t>招标工程量清单</w:t>
      </w:r>
      <w:r>
        <w:rPr>
          <w:rFonts w:ascii="宋体" w:eastAsia="宋体" w:hAnsi="宋体" w:cs="Times New Roman" w:hint="eastAsia"/>
          <w:snapToGrid w:val="0"/>
          <w:kern w:val="0"/>
          <w:sz w:val="24"/>
        </w:rPr>
        <w:t>进行编制，现将编制情况报告如下：</w:t>
      </w:r>
    </w:p>
    <w:p w:rsidR="000C79B2" w:rsidRDefault="000261CB" w:rsidP="00CD1A95">
      <w:pPr>
        <w:adjustRightInd w:val="0"/>
        <w:snapToGrid w:val="0"/>
        <w:spacing w:line="480" w:lineRule="exact"/>
        <w:ind w:firstLineChars="200" w:firstLine="480"/>
        <w:rPr>
          <w:rFonts w:ascii="宋体" w:eastAsia="宋体" w:hAnsi="宋体"/>
          <w:b/>
          <w:bCs/>
          <w:sz w:val="24"/>
          <w:szCs w:val="24"/>
        </w:rPr>
      </w:pPr>
      <w:r>
        <w:rPr>
          <w:rFonts w:ascii="宋体" w:eastAsia="宋体" w:hAnsi="宋体" w:cs="Times New Roman" w:hint="eastAsia"/>
          <w:snapToGrid w:val="0"/>
          <w:kern w:val="0"/>
          <w:sz w:val="24"/>
        </w:rPr>
        <w:t>一、</w:t>
      </w:r>
      <w:r>
        <w:rPr>
          <w:rFonts w:ascii="宋体" w:eastAsia="宋体" w:hAnsi="宋体"/>
          <w:b/>
          <w:bCs/>
          <w:sz w:val="24"/>
          <w:szCs w:val="24"/>
        </w:rPr>
        <w:t>工程概况</w:t>
      </w:r>
    </w:p>
    <w:p w:rsidR="000C79B2" w:rsidRDefault="000261CB" w:rsidP="00CD1A95">
      <w:pPr>
        <w:spacing w:line="480" w:lineRule="exact"/>
        <w:ind w:firstLineChars="200" w:firstLine="480"/>
        <w:rPr>
          <w:rFonts w:ascii="宋体" w:eastAsia="宋体" w:hAnsi="宋体"/>
          <w:sz w:val="24"/>
          <w:szCs w:val="24"/>
        </w:rPr>
      </w:pPr>
      <w:r>
        <w:rPr>
          <w:rFonts w:ascii="宋体" w:eastAsia="宋体" w:hAnsi="宋体" w:hint="eastAsia"/>
          <w:sz w:val="24"/>
        </w:rPr>
        <w:t>项目总改造区域建筑面积3457.46㎡，其中包括</w:t>
      </w:r>
      <w:r>
        <w:rPr>
          <w:rFonts w:ascii="宋体" w:eastAsia="宋体" w:hAnsi="宋体" w:cs="Times New Roman" w:hint="eastAsia"/>
          <w:snapToGrid w:val="0"/>
          <w:kern w:val="0"/>
          <w:sz w:val="24"/>
        </w:rPr>
        <w:t>丸剂车间为</w:t>
      </w:r>
      <w:r>
        <w:rPr>
          <w:rFonts w:ascii="宋体" w:eastAsia="宋体" w:hAnsi="宋体" w:hint="eastAsia"/>
          <w:sz w:val="24"/>
        </w:rPr>
        <w:t>钢筋混凝土三层框架结构（改造区域建筑面积为1360.11㎡</w:t>
      </w:r>
      <w:r>
        <w:rPr>
          <w:rFonts w:ascii="宋体" w:eastAsia="宋体" w:hAnsi="宋体" w:cs="Times New Roman" w:hint="eastAsia"/>
          <w:sz w:val="24"/>
        </w:rPr>
        <w:t>）和制剂车间为</w:t>
      </w:r>
      <w:r>
        <w:rPr>
          <w:rFonts w:ascii="宋体" w:eastAsia="宋体" w:hAnsi="宋体" w:hint="eastAsia"/>
          <w:sz w:val="24"/>
        </w:rPr>
        <w:t>钢筋混凝土二层框架结构（改造区域建筑面积为2097.35㎡）</w:t>
      </w:r>
      <w:r>
        <w:rPr>
          <w:rFonts w:ascii="宋体" w:eastAsia="宋体" w:hAnsi="宋体" w:cs="Times New Roman" w:hint="eastAsia"/>
          <w:sz w:val="24"/>
        </w:rPr>
        <w:t>。</w:t>
      </w:r>
    </w:p>
    <w:p w:rsidR="000C79B2" w:rsidRDefault="000261CB" w:rsidP="00CD1A95">
      <w:pPr>
        <w:snapToGrid w:val="0"/>
        <w:spacing w:line="480" w:lineRule="exact"/>
        <w:ind w:firstLineChars="200" w:firstLine="480"/>
        <w:rPr>
          <w:rFonts w:ascii="宋体" w:eastAsia="宋体" w:hAnsi="宋体" w:cstheme="minorEastAsia"/>
          <w:sz w:val="24"/>
          <w:szCs w:val="24"/>
        </w:rPr>
      </w:pPr>
      <w:r>
        <w:rPr>
          <w:rFonts w:ascii="宋体" w:eastAsia="宋体" w:hAnsi="宋体" w:cstheme="minorEastAsia" w:hint="eastAsia"/>
          <w:sz w:val="24"/>
          <w:szCs w:val="24"/>
        </w:rPr>
        <w:t>（一）建设单位：广州王老吉药业股份有限公司</w:t>
      </w:r>
    </w:p>
    <w:p w:rsidR="000C79B2" w:rsidRDefault="000261CB" w:rsidP="00CD1A95">
      <w:pPr>
        <w:tabs>
          <w:tab w:val="left" w:pos="420"/>
        </w:tabs>
        <w:snapToGrid w:val="0"/>
        <w:spacing w:line="480" w:lineRule="exact"/>
        <w:ind w:firstLineChars="200" w:firstLine="480"/>
        <w:rPr>
          <w:rFonts w:ascii="宋体" w:eastAsia="宋体" w:hAnsi="宋体" w:cstheme="minorEastAsia"/>
          <w:sz w:val="24"/>
          <w:szCs w:val="24"/>
        </w:rPr>
      </w:pPr>
      <w:r>
        <w:rPr>
          <w:rFonts w:ascii="宋体" w:eastAsia="宋体" w:hAnsi="宋体" w:cstheme="minorEastAsia" w:hint="eastAsia"/>
          <w:sz w:val="24"/>
          <w:szCs w:val="24"/>
        </w:rPr>
        <w:t>（二）工程名称：保济丸、小儿七星茶等名优中成药包装生产线智能制造项目场地改造及设备安装工程</w:t>
      </w:r>
    </w:p>
    <w:p w:rsidR="000C79B2" w:rsidRDefault="000261CB" w:rsidP="00CF6147">
      <w:pPr>
        <w:tabs>
          <w:tab w:val="left" w:pos="5325"/>
        </w:tabs>
        <w:snapToGrid w:val="0"/>
        <w:spacing w:line="480" w:lineRule="exact"/>
        <w:ind w:firstLineChars="200" w:firstLine="480"/>
        <w:rPr>
          <w:rFonts w:ascii="宋体" w:eastAsia="宋体" w:hAnsi="宋体"/>
          <w:sz w:val="24"/>
          <w:szCs w:val="24"/>
        </w:rPr>
      </w:pPr>
      <w:r>
        <w:rPr>
          <w:rFonts w:ascii="宋体" w:eastAsia="宋体" w:hAnsi="宋体" w:cstheme="minorEastAsia" w:hint="eastAsia"/>
          <w:sz w:val="24"/>
          <w:szCs w:val="24"/>
        </w:rPr>
        <w:t>（三）建设地点：</w:t>
      </w:r>
      <w:r>
        <w:rPr>
          <w:rFonts w:ascii="宋体" w:eastAsia="宋体" w:hAnsi="宋体" w:hint="eastAsia"/>
          <w:sz w:val="24"/>
        </w:rPr>
        <w:t>广东省广州市白云区江高镇</w:t>
      </w:r>
      <w:r w:rsidR="00CD1A95">
        <w:rPr>
          <w:rFonts w:ascii="宋体" w:eastAsia="宋体" w:hAnsi="宋体"/>
          <w:sz w:val="24"/>
        </w:rPr>
        <w:tab/>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cstheme="minorEastAsia" w:hint="eastAsia"/>
          <w:sz w:val="24"/>
          <w:szCs w:val="24"/>
        </w:rPr>
        <w:t>（四）实施内容：</w:t>
      </w:r>
      <w:r>
        <w:rPr>
          <w:rFonts w:ascii="宋体" w:eastAsia="宋体" w:hAnsi="宋体" w:hint="eastAsia"/>
          <w:sz w:val="24"/>
          <w:szCs w:val="24"/>
        </w:rPr>
        <w:t>主要包括拆除原有主体及设备、新建土建工程、电气工程、弱电工程（网络及电话系统、视频监控系统）、给排水工程、通风空调工程、消防工程(消火栓、火灾自动报警、防火门监控、消防电源监控、消防排烟等系统)、工艺工程（纯化水、压缩空气、洁净压缩空气系统及工艺设备安装）等</w:t>
      </w:r>
      <w:r>
        <w:rPr>
          <w:rFonts w:ascii="宋体" w:eastAsia="宋体" w:hAnsi="宋体"/>
          <w:sz w:val="24"/>
          <w:szCs w:val="24"/>
        </w:rPr>
        <w:t>。</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cstheme="minorEastAsia" w:hint="eastAsia"/>
          <w:sz w:val="24"/>
          <w:szCs w:val="24"/>
        </w:rPr>
        <w:t>（五）</w:t>
      </w:r>
      <w:r>
        <w:rPr>
          <w:rFonts w:ascii="宋体" w:eastAsia="宋体" w:hAnsi="宋体" w:cstheme="minorEastAsia"/>
          <w:sz w:val="24"/>
          <w:szCs w:val="24"/>
        </w:rPr>
        <w:t>工程特征</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cstheme="majorEastAsia" w:hint="eastAsia"/>
          <w:sz w:val="24"/>
          <w:szCs w:val="24"/>
        </w:rPr>
        <w:t>1.土建工程</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（1）主体结构：</w:t>
      </w:r>
      <w:r>
        <w:rPr>
          <w:rFonts w:ascii="宋体" w:eastAsia="宋体" w:hAnsi="宋体" w:hint="eastAsia"/>
          <w:sz w:val="24"/>
          <w:szCs w:val="24"/>
        </w:rPr>
        <w:t>本</w:t>
      </w:r>
      <w:r>
        <w:rPr>
          <w:rFonts w:ascii="宋体" w:eastAsia="宋体" w:hAnsi="宋体"/>
          <w:sz w:val="24"/>
          <w:szCs w:val="24"/>
        </w:rPr>
        <w:t>项目</w:t>
      </w:r>
      <w:r>
        <w:rPr>
          <w:rFonts w:ascii="宋体" w:eastAsia="宋体" w:hAnsi="宋体" w:hint="eastAsia"/>
          <w:sz w:val="24"/>
          <w:szCs w:val="24"/>
        </w:rPr>
        <w:t>结构形式为钢筋混凝土框架结构，其中丸剂车间建筑总高度约23m，制剂车间建筑总高度约17m，层高均为6m。结构加固部分的混凝土标号主要为C25等，砌筑材料为加气混凝土砌块。</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2.装饰部分：</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（1）内外墙装饰：瓷砖外墙面、乳胶漆内墙面、抛光砖内墙面、玻镁复合手工彩钢板隔墙。</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t>（2）楼地面：无方向抗碘酊耐酸碱PVC地板楼地面、聚氨酯楼地面、瓷砖楼地面。</w:t>
      </w:r>
    </w:p>
    <w:p w:rsidR="000C79B2" w:rsidRDefault="000261CB" w:rsidP="00CD1A95">
      <w:pPr>
        <w:adjustRightInd w:val="0"/>
        <w:snapToGrid w:val="0"/>
        <w:spacing w:line="480" w:lineRule="exact"/>
        <w:ind w:firstLineChars="200" w:firstLine="480"/>
        <w:rPr>
          <w:rFonts w:ascii="宋体" w:eastAsia="宋体" w:hAnsi="宋体"/>
          <w:sz w:val="24"/>
        </w:rPr>
      </w:pPr>
      <w:r>
        <w:rPr>
          <w:rFonts w:ascii="宋体" w:eastAsia="宋体" w:hAnsi="宋体" w:hint="eastAsia"/>
          <w:sz w:val="24"/>
        </w:rPr>
        <w:lastRenderedPageBreak/>
        <w:t>（3）天棚面：金属面机制玻镁复合机制彩钢板天花吊顶、铝扣板天花吊顶、乳胶漆顶棚。</w:t>
      </w:r>
    </w:p>
    <w:p w:rsidR="000C79B2" w:rsidRDefault="000261CB" w:rsidP="00CD1A95">
      <w:pPr>
        <w:snapToGrid w:val="0"/>
        <w:spacing w:line="480" w:lineRule="exact"/>
        <w:ind w:firstLineChars="200" w:firstLine="480"/>
        <w:rPr>
          <w:rFonts w:ascii="宋体" w:eastAsia="宋体" w:hAnsi="宋体" w:cstheme="majorEastAsia"/>
          <w:sz w:val="24"/>
          <w:szCs w:val="24"/>
        </w:rPr>
      </w:pPr>
      <w:r>
        <w:rPr>
          <w:rFonts w:ascii="宋体" w:eastAsia="宋体" w:hAnsi="宋体" w:cstheme="majorEastAsia" w:hint="eastAsia"/>
          <w:sz w:val="24"/>
          <w:szCs w:val="24"/>
        </w:rPr>
        <w:t>2.安装工程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（1）电气工程：灯具主要采用LED光源；电缆主要为ZR</w:t>
      </w:r>
      <w:r>
        <w:rPr>
          <w:rFonts w:ascii="宋体" w:eastAsia="宋体" w:hAnsi="宋体"/>
          <w:sz w:val="24"/>
          <w:szCs w:val="24"/>
        </w:rPr>
        <w:t>-YJV</w:t>
      </w:r>
      <w:r>
        <w:rPr>
          <w:rFonts w:ascii="宋体" w:eastAsia="宋体" w:hAnsi="宋体" w:hint="eastAsia"/>
          <w:sz w:val="24"/>
          <w:szCs w:val="24"/>
        </w:rPr>
        <w:t>、ZR-VV等型号；电气配管主要采用镀锌钢管及镀锌电线管敷设。</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（2）弱电工程：主要采用六类非屏蔽线及镀锌电线管进行敷设。</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（3）给排水工程：给水管道主要为薄壁不锈钢管及PPR塑料管；排水管道主要采用无缝钢管及UPVC排水管等。</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（4）通风空调工程：通风管道主要采用镀锌薄钢板制作。蒸汽冷凝水管道采用镀锌钢管布置，冷冻水管道采用UPVC塑料管布置。</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（5）消防工程：消火栓采用室内减压稳压型，室内消防水管道为内外壁热浸锌钢管；火灾自动报警、防火门监控、消防电源监控系统主要采用阻燃耐火电线及镀锌钢管；消防排烟风管采用镀锌薄钢板制作。</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（6）工艺工程：纯化水、洁净压缩空气管道采用316L卫生级薄壁不锈钢管；压缩空气管道采用双抛304卫生级不锈钢无缝钢管敷设。包括相关工艺设备安装及各种阀门管件等。</w:t>
      </w:r>
    </w:p>
    <w:p w:rsidR="000C79B2" w:rsidRDefault="000261CB" w:rsidP="00CD1A95">
      <w:pPr>
        <w:adjustRightInd w:val="0"/>
        <w:snapToGrid w:val="0"/>
        <w:spacing w:line="480" w:lineRule="exact"/>
        <w:ind w:firstLineChars="200" w:firstLine="482"/>
        <w:rPr>
          <w:rFonts w:ascii="宋体" w:eastAsia="宋体" w:hAnsi="宋体" w:cs="Times New Roman"/>
          <w:b/>
          <w:snapToGrid w:val="0"/>
          <w:kern w:val="0"/>
          <w:sz w:val="24"/>
        </w:rPr>
      </w:pPr>
      <w:r>
        <w:rPr>
          <w:rFonts w:ascii="宋体" w:eastAsia="宋体" w:hAnsi="宋体" w:cs="Times New Roman"/>
          <w:b/>
          <w:snapToGrid w:val="0"/>
          <w:kern w:val="0"/>
          <w:sz w:val="24"/>
        </w:rPr>
        <w:t>二、编制范围</w:t>
      </w:r>
    </w:p>
    <w:p w:rsidR="000C79B2" w:rsidRDefault="000261CB" w:rsidP="00CD1A95">
      <w:pPr>
        <w:numPr>
          <w:ilvl w:val="0"/>
          <w:numId w:val="1"/>
        </w:num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土建工程</w:t>
      </w:r>
    </w:p>
    <w:p w:rsidR="000C79B2" w:rsidRDefault="000261CB" w:rsidP="00CD1A95">
      <w:pPr>
        <w:snapToGrid w:val="0"/>
        <w:spacing w:line="480" w:lineRule="exact"/>
        <w:rPr>
          <w:rFonts w:ascii="宋体" w:eastAsia="宋体" w:hAnsi="宋体"/>
          <w:sz w:val="24"/>
          <w:szCs w:val="24"/>
        </w:rPr>
      </w:pPr>
      <w:r>
        <w:rPr>
          <w:rFonts w:ascii="宋体" w:eastAsia="宋体" w:hAnsi="宋体" w:hint="eastAsia"/>
          <w:sz w:val="24"/>
          <w:szCs w:val="24"/>
        </w:rPr>
        <w:t xml:space="preserve">    拆除工程、加固工程、砌筑工程、混凝土及钢筋工程、门窗工程、楼地面装饰工程、墙柱面装饰与隔断工程、天棚工程、油漆涂料裱糊工程、其他装饰工程。</w:t>
      </w:r>
    </w:p>
    <w:p w:rsidR="000C79B2" w:rsidRDefault="000261CB" w:rsidP="00CD1A95">
      <w:pPr>
        <w:numPr>
          <w:ilvl w:val="0"/>
          <w:numId w:val="1"/>
        </w:num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安装工程</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1.电气工程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（1）动力照明系统</w:t>
      </w:r>
      <w:r>
        <w:rPr>
          <w:rFonts w:ascii="宋体" w:eastAsia="宋体" w:hAnsi="宋体"/>
          <w:sz w:val="24"/>
          <w:szCs w:val="24"/>
        </w:rPr>
        <w:t>：</w:t>
      </w:r>
      <w:r>
        <w:rPr>
          <w:rFonts w:ascii="宋体" w:eastAsia="宋体" w:hAnsi="宋体" w:hint="eastAsia"/>
          <w:sz w:val="24"/>
          <w:szCs w:val="24"/>
        </w:rPr>
        <w:t>从低压配电柜（利旧）出线至各用电终端的电缆电线及配管、桥架或线槽、设备、灯具、插座、开关</w:t>
      </w:r>
      <w:r>
        <w:rPr>
          <w:rFonts w:ascii="宋体" w:eastAsia="宋体" w:hAnsi="宋体"/>
          <w:sz w:val="24"/>
          <w:szCs w:val="24"/>
        </w:rPr>
        <w:t>。</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（2）集中电源集中控制应急照明系统：包含由本系统集中电源至各单体末端应急疏散照明灯具的全部工作内容。</w:t>
      </w:r>
    </w:p>
    <w:p w:rsidR="000C79B2" w:rsidRDefault="000261CB" w:rsidP="00CD1A95">
      <w:pPr>
        <w:snapToGrid w:val="0"/>
        <w:spacing w:line="480" w:lineRule="exact"/>
        <w:ind w:left="480"/>
        <w:rPr>
          <w:rFonts w:ascii="宋体" w:eastAsia="宋体" w:hAnsi="宋体"/>
          <w:sz w:val="24"/>
          <w:szCs w:val="24"/>
        </w:rPr>
      </w:pPr>
      <w:r>
        <w:rPr>
          <w:rFonts w:ascii="宋体" w:eastAsia="宋体" w:hAnsi="宋体" w:hint="eastAsia"/>
          <w:sz w:val="24"/>
          <w:szCs w:val="24"/>
        </w:rPr>
        <w:t>（3）防雷接地系统：包含各单体建筑物屋顶的新建设备需增加防雷接等相关工作内容。</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2.弱电工程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（1）网络及电话系统：包含从弱电机箱内光纤接收器开始至各设备末端。</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lastRenderedPageBreak/>
        <w:t>（2）视频监控系统：包含从视频监控机箱内光纤接收器开始至各设备末端。</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3.给排水工程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包含各单体建筑的室内改造区生活给排水专业的所有内容。</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4.通风空调工程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包含空调风系统、空调水系统、通风系统等。设备主要包括空调机处理机组、分体空调、风机盘管、阀门、风口等。</w:t>
      </w:r>
      <w:r>
        <w:rPr>
          <w:rFonts w:ascii="宋体" w:eastAsia="宋体" w:hAnsi="宋体"/>
          <w:sz w:val="24"/>
          <w:szCs w:val="24"/>
        </w:rPr>
        <w:t xml:space="preserve"> </w:t>
      </w:r>
    </w:p>
    <w:p w:rsidR="000C79B2" w:rsidRDefault="000261CB" w:rsidP="00CD1A95">
      <w:pPr>
        <w:tabs>
          <w:tab w:val="left" w:pos="312"/>
        </w:tabs>
        <w:snapToGrid w:val="0"/>
        <w:spacing w:line="480" w:lineRule="exact"/>
        <w:ind w:left="480"/>
        <w:rPr>
          <w:rFonts w:ascii="宋体" w:eastAsia="宋体" w:hAnsi="宋体"/>
          <w:sz w:val="24"/>
          <w:szCs w:val="24"/>
        </w:rPr>
      </w:pPr>
      <w:r>
        <w:rPr>
          <w:rFonts w:ascii="宋体" w:eastAsia="宋体" w:hAnsi="宋体" w:hint="eastAsia"/>
          <w:sz w:val="24"/>
          <w:szCs w:val="24"/>
        </w:rPr>
        <w:t>5.消防工程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（1）消火栓系统：主要包括各单体建筑的室内改造的全部工作内容。</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（2）火灾自动报警、防火门监控、消防电源监控系统：主要包括本项目消防控制室至各单体建筑内的相关设备、线缆及配管、末端等。</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（3）消防排烟系统：主要包括各单体建筑室内的消防排烟设备、风管及风口风阀等。</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6.工艺工程</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包含各单体建筑的室内改造区生活工艺专业的所有内容。其中装箱码垛一体机为甲供设备。</w:t>
      </w:r>
    </w:p>
    <w:p w:rsidR="000C79B2" w:rsidRDefault="000261CB" w:rsidP="00CD1A95">
      <w:pPr>
        <w:adjustRightInd w:val="0"/>
        <w:snapToGrid w:val="0"/>
        <w:spacing w:line="480" w:lineRule="exact"/>
        <w:ind w:firstLineChars="200" w:firstLine="482"/>
        <w:rPr>
          <w:rFonts w:ascii="宋体" w:eastAsia="宋体" w:hAnsi="宋体" w:cs="Times New Roman"/>
          <w:b/>
          <w:snapToGrid w:val="0"/>
          <w:kern w:val="0"/>
          <w:sz w:val="24"/>
        </w:rPr>
      </w:pPr>
      <w:r>
        <w:rPr>
          <w:rFonts w:ascii="宋体" w:eastAsia="宋体" w:hAnsi="宋体" w:cs="Times New Roman"/>
          <w:b/>
          <w:snapToGrid w:val="0"/>
          <w:kern w:val="0"/>
          <w:sz w:val="24"/>
        </w:rPr>
        <w:t>三、编制依据</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sz w:val="24"/>
          <w:szCs w:val="24"/>
        </w:rPr>
        <w:t>（一）建设行政主管部门的有关法规文件</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《建设工程工程量清单计价规范GB50500-2013》</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《房屋建筑与装饰工程工程量计算规范GB50854-2013》</w:t>
      </w:r>
    </w:p>
    <w:p w:rsidR="000C79B2" w:rsidRDefault="000261CB" w:rsidP="00CD1A95">
      <w:pPr>
        <w:numPr>
          <w:ilvl w:val="0"/>
          <w:numId w:val="2"/>
        </w:numPr>
        <w:tabs>
          <w:tab w:val="left" w:pos="567"/>
        </w:tabs>
        <w:snapToGrid w:val="0"/>
        <w:spacing w:line="480" w:lineRule="exact"/>
        <w:ind w:firstLine="480"/>
        <w:rPr>
          <w:rFonts w:ascii="宋体" w:eastAsia="宋体" w:hAnsi="宋体"/>
          <w:kern w:val="0"/>
          <w:sz w:val="24"/>
          <w:szCs w:val="24"/>
        </w:rPr>
      </w:pPr>
      <w:r>
        <w:rPr>
          <w:rFonts w:ascii="宋体" w:eastAsia="宋体" w:hAnsi="宋体"/>
          <w:kern w:val="0"/>
          <w:sz w:val="24"/>
          <w:szCs w:val="24"/>
        </w:rPr>
        <w:t>《通用安装工程工程量计算规范GB50856-2013》</w:t>
      </w:r>
    </w:p>
    <w:p w:rsidR="000C79B2" w:rsidRDefault="000261CB" w:rsidP="00CD1A95">
      <w:pPr>
        <w:snapToGrid w:val="0"/>
        <w:spacing w:line="480" w:lineRule="exact"/>
        <w:ind w:firstLineChars="200" w:firstLine="480"/>
        <w:jc w:val="left"/>
        <w:rPr>
          <w:rFonts w:ascii="宋体" w:eastAsia="宋体" w:hAnsi="宋体"/>
          <w:kern w:val="0"/>
          <w:sz w:val="24"/>
          <w:szCs w:val="24"/>
        </w:rPr>
      </w:pPr>
      <w:r>
        <w:rPr>
          <w:rFonts w:ascii="宋体" w:eastAsia="宋体" w:hAnsi="宋体"/>
          <w:sz w:val="24"/>
          <w:szCs w:val="24"/>
        </w:rPr>
        <w:t>（二）建设单位提供的由</w:t>
      </w:r>
      <w:r>
        <w:rPr>
          <w:rFonts w:ascii="宋体" w:eastAsia="宋体" w:hAnsi="宋体" w:hint="eastAsia"/>
          <w:sz w:val="24"/>
          <w:szCs w:val="24"/>
        </w:rPr>
        <w:t>广东星燃石化设计院</w:t>
      </w:r>
      <w:r>
        <w:rPr>
          <w:rFonts w:ascii="宋体" w:eastAsia="宋体" w:hAnsi="宋体"/>
          <w:sz w:val="24"/>
          <w:szCs w:val="24"/>
        </w:rPr>
        <w:t>有限公司设计的图纸</w:t>
      </w:r>
      <w:r>
        <w:rPr>
          <w:rFonts w:ascii="宋体" w:eastAsia="宋体" w:hAnsi="宋体" w:hint="eastAsia"/>
          <w:sz w:val="24"/>
        </w:rPr>
        <w:t>《</w:t>
      </w:r>
      <w:r w:rsidR="00406512">
        <w:rPr>
          <w:rFonts w:ascii="宋体" w:eastAsia="宋体" w:hAnsi="宋体" w:cs="Times New Roman" w:hint="eastAsia"/>
          <w:snapToGrid w:val="0"/>
          <w:kern w:val="0"/>
          <w:sz w:val="24"/>
        </w:rPr>
        <w:t>保济丸、小儿七星茶等名优中成药包装生产线智能制造项目场地改造及设备安装工程</w:t>
      </w:r>
      <w:r>
        <w:rPr>
          <w:rFonts w:ascii="宋体" w:eastAsia="宋体" w:hAnsi="宋体" w:hint="eastAsia"/>
          <w:sz w:val="24"/>
        </w:rPr>
        <w:t>》</w:t>
      </w:r>
      <w:r>
        <w:rPr>
          <w:rFonts w:ascii="宋体" w:eastAsia="宋体" w:hAnsi="宋体"/>
          <w:kern w:val="0"/>
          <w:sz w:val="24"/>
          <w:szCs w:val="24"/>
        </w:rPr>
        <w:t>。</w:t>
      </w:r>
    </w:p>
    <w:p w:rsidR="000C79B2" w:rsidRDefault="000261CB" w:rsidP="00CD1A95">
      <w:pPr>
        <w:snapToGrid w:val="0"/>
        <w:spacing w:line="480" w:lineRule="exact"/>
        <w:ind w:firstLineChars="200" w:firstLine="480"/>
        <w:jc w:val="left"/>
        <w:rPr>
          <w:rFonts w:ascii="宋体" w:eastAsia="宋体" w:hAnsi="宋体"/>
          <w:kern w:val="0"/>
          <w:sz w:val="24"/>
          <w:szCs w:val="24"/>
        </w:rPr>
      </w:pPr>
      <w:r>
        <w:rPr>
          <w:rFonts w:ascii="宋体" w:eastAsia="宋体" w:hAnsi="宋体"/>
          <w:sz w:val="24"/>
          <w:szCs w:val="24"/>
        </w:rPr>
        <w:t>（三）建设单位提供的</w:t>
      </w:r>
      <w:r>
        <w:rPr>
          <w:rFonts w:ascii="宋体" w:eastAsia="宋体" w:hAnsi="宋体" w:hint="eastAsia"/>
          <w:sz w:val="24"/>
          <w:szCs w:val="24"/>
        </w:rPr>
        <w:t>设计图纸问题回复文件、工作联系函等相关资料</w:t>
      </w:r>
      <w:r>
        <w:rPr>
          <w:rFonts w:ascii="宋体" w:eastAsia="宋体" w:hAnsi="宋体"/>
          <w:kern w:val="0"/>
          <w:sz w:val="24"/>
          <w:szCs w:val="24"/>
        </w:rPr>
        <w:t>。</w:t>
      </w:r>
    </w:p>
    <w:p w:rsidR="000C79B2" w:rsidRDefault="000261CB" w:rsidP="00CD1A95">
      <w:pPr>
        <w:snapToGrid w:val="0"/>
        <w:spacing w:line="480" w:lineRule="exact"/>
        <w:ind w:firstLineChars="200" w:firstLine="480"/>
        <w:jc w:val="left"/>
        <w:rPr>
          <w:rFonts w:ascii="宋体" w:eastAsia="宋体" w:hAnsi="宋体"/>
          <w:kern w:val="0"/>
          <w:sz w:val="24"/>
          <w:szCs w:val="24"/>
        </w:rPr>
      </w:pPr>
      <w:r>
        <w:rPr>
          <w:rFonts w:ascii="宋体" w:eastAsia="宋体" w:hAnsi="宋体"/>
          <w:sz w:val="24"/>
          <w:szCs w:val="24"/>
        </w:rPr>
        <w:t>（</w:t>
      </w:r>
      <w:r>
        <w:rPr>
          <w:rFonts w:ascii="宋体" w:eastAsia="宋体" w:hAnsi="宋体" w:hint="eastAsia"/>
          <w:sz w:val="24"/>
          <w:szCs w:val="24"/>
        </w:rPr>
        <w:t>四</w:t>
      </w:r>
      <w:r>
        <w:rPr>
          <w:rFonts w:ascii="宋体" w:eastAsia="宋体" w:hAnsi="宋体"/>
          <w:sz w:val="24"/>
          <w:szCs w:val="24"/>
        </w:rPr>
        <w:t>）</w:t>
      </w:r>
      <w:r>
        <w:rPr>
          <w:rFonts w:ascii="宋体" w:eastAsia="宋体" w:hAnsi="宋体" w:hint="eastAsia"/>
          <w:sz w:val="24"/>
          <w:szCs w:val="24"/>
        </w:rPr>
        <w:t>《财政部 税务总局 海关总署关于深化增值税改革有关政策的公告》（财政部 税务总局 海关总署公告2019年第39号）、广东省住房和城乡建设厅文件“广东省住房和城乡建设厅关于调整广东省建设工程计价依据增值税税率的通知”（粤建标函[2019]819号）</w:t>
      </w:r>
    </w:p>
    <w:p w:rsidR="000C79B2" w:rsidRDefault="000261CB" w:rsidP="00CD1A95">
      <w:pPr>
        <w:snapToGrid w:val="0"/>
        <w:spacing w:line="480" w:lineRule="exact"/>
        <w:ind w:firstLineChars="200" w:firstLine="482"/>
        <w:rPr>
          <w:rFonts w:ascii="宋体" w:eastAsia="宋体" w:hAnsi="宋体"/>
          <w:b/>
          <w:bCs/>
          <w:sz w:val="24"/>
          <w:szCs w:val="24"/>
        </w:rPr>
      </w:pPr>
      <w:r>
        <w:rPr>
          <w:rFonts w:ascii="宋体" w:eastAsia="宋体" w:hAnsi="宋体"/>
          <w:b/>
          <w:bCs/>
          <w:sz w:val="24"/>
          <w:szCs w:val="24"/>
        </w:rPr>
        <w:t>四、编制说明</w:t>
      </w:r>
    </w:p>
    <w:p w:rsidR="000C79B2" w:rsidRDefault="000261CB" w:rsidP="00CD1A95">
      <w:pPr>
        <w:numPr>
          <w:ilvl w:val="0"/>
          <w:numId w:val="3"/>
        </w:numPr>
        <w:snapToGrid w:val="0"/>
        <w:spacing w:line="480" w:lineRule="exact"/>
        <w:ind w:firstLineChars="200" w:firstLine="480"/>
        <w:rPr>
          <w:rFonts w:ascii="宋体" w:eastAsia="宋体" w:hAnsi="宋体"/>
          <w:kern w:val="0"/>
          <w:sz w:val="24"/>
          <w:szCs w:val="24"/>
        </w:rPr>
      </w:pPr>
      <w:r>
        <w:rPr>
          <w:rFonts w:ascii="宋体" w:eastAsia="宋体" w:hAnsi="宋体" w:hint="eastAsia"/>
          <w:kern w:val="0"/>
          <w:sz w:val="24"/>
          <w:szCs w:val="24"/>
        </w:rPr>
        <w:t>计量</w:t>
      </w:r>
    </w:p>
    <w:p w:rsidR="000C79B2" w:rsidRDefault="000261CB" w:rsidP="00CD1A95">
      <w:pPr>
        <w:numPr>
          <w:ilvl w:val="255"/>
          <w:numId w:val="0"/>
        </w:numPr>
        <w:snapToGrid w:val="0"/>
        <w:spacing w:line="480" w:lineRule="exact"/>
        <w:ind w:firstLineChars="200" w:firstLine="480"/>
        <w:rPr>
          <w:rFonts w:ascii="宋体" w:eastAsia="宋体" w:hAnsi="宋体"/>
          <w:kern w:val="0"/>
          <w:sz w:val="24"/>
          <w:szCs w:val="24"/>
        </w:rPr>
      </w:pPr>
      <w:r>
        <w:rPr>
          <w:rFonts w:ascii="宋体" w:eastAsia="宋体" w:hAnsi="宋体" w:hint="eastAsia"/>
          <w:kern w:val="0"/>
          <w:sz w:val="24"/>
          <w:szCs w:val="24"/>
          <w:lang w:bidi="ar"/>
        </w:rPr>
        <w:t>工程量按照</w:t>
      </w:r>
      <w:r>
        <w:rPr>
          <w:rFonts w:ascii="宋体" w:eastAsia="宋体" w:hAnsi="宋体"/>
          <w:kern w:val="0"/>
          <w:sz w:val="24"/>
          <w:szCs w:val="24"/>
          <w:lang w:bidi="ar"/>
        </w:rPr>
        <w:t>《房屋建筑与装饰工程工程量计算规范GB50854-2013》、《安装工程工程</w:t>
      </w:r>
      <w:r>
        <w:rPr>
          <w:rFonts w:ascii="宋体" w:eastAsia="宋体" w:hAnsi="宋体"/>
          <w:kern w:val="0"/>
          <w:sz w:val="24"/>
          <w:szCs w:val="24"/>
          <w:lang w:bidi="ar"/>
        </w:rPr>
        <w:lastRenderedPageBreak/>
        <w:t>量计算规范GB50856-2013》</w:t>
      </w:r>
      <w:r>
        <w:rPr>
          <w:rFonts w:ascii="宋体" w:eastAsia="宋体" w:hAnsi="宋体" w:hint="eastAsia"/>
          <w:kern w:val="0"/>
          <w:sz w:val="24"/>
          <w:szCs w:val="24"/>
          <w:lang w:bidi="ar"/>
        </w:rPr>
        <w:t>及建设单位提供的设计图纸、工作联系函相关内容进行计算。</w:t>
      </w:r>
    </w:p>
    <w:p w:rsidR="000C79B2" w:rsidRDefault="000261CB" w:rsidP="00CD1A95">
      <w:pPr>
        <w:numPr>
          <w:ilvl w:val="0"/>
          <w:numId w:val="3"/>
        </w:numPr>
        <w:snapToGrid w:val="0"/>
        <w:spacing w:line="480" w:lineRule="exact"/>
        <w:ind w:firstLine="480"/>
        <w:rPr>
          <w:rFonts w:ascii="宋体" w:eastAsia="宋体" w:hAnsi="宋体"/>
          <w:kern w:val="0"/>
          <w:sz w:val="24"/>
          <w:szCs w:val="24"/>
        </w:rPr>
      </w:pPr>
      <w:r>
        <w:rPr>
          <w:rFonts w:ascii="宋体" w:eastAsia="宋体" w:hAnsi="宋体"/>
          <w:kern w:val="0"/>
          <w:sz w:val="24"/>
          <w:szCs w:val="24"/>
        </w:rPr>
        <w:t>费用及</w:t>
      </w:r>
      <w:r>
        <w:rPr>
          <w:rFonts w:ascii="宋体" w:eastAsia="宋体" w:hAnsi="宋体" w:hint="eastAsia"/>
          <w:kern w:val="0"/>
          <w:sz w:val="24"/>
          <w:szCs w:val="24"/>
        </w:rPr>
        <w:t>费率说明</w:t>
      </w:r>
    </w:p>
    <w:p w:rsidR="000C79B2" w:rsidRDefault="000261CB" w:rsidP="00CD1A95">
      <w:pPr>
        <w:snapToGrid w:val="0"/>
        <w:spacing w:line="480" w:lineRule="exact"/>
        <w:ind w:left="480"/>
        <w:rPr>
          <w:rFonts w:ascii="宋体" w:eastAsia="宋体" w:hAnsi="宋体"/>
          <w:kern w:val="0"/>
          <w:sz w:val="24"/>
          <w:szCs w:val="24"/>
        </w:rPr>
      </w:pPr>
      <w:r>
        <w:rPr>
          <w:rFonts w:ascii="宋体" w:eastAsia="宋体" w:hAnsi="宋体" w:hint="eastAsia"/>
          <w:kern w:val="0"/>
          <w:sz w:val="24"/>
          <w:szCs w:val="24"/>
        </w:rPr>
        <w:t>1.</w:t>
      </w:r>
      <w:r>
        <w:rPr>
          <w:rFonts w:ascii="宋体" w:eastAsia="宋体" w:hAnsi="宋体"/>
          <w:kern w:val="0"/>
          <w:sz w:val="24"/>
          <w:szCs w:val="24"/>
        </w:rPr>
        <w:t>本</w:t>
      </w:r>
      <w:r w:rsidR="00CF6147">
        <w:rPr>
          <w:rFonts w:ascii="宋体" w:eastAsia="宋体" w:hAnsi="宋体" w:hint="eastAsia"/>
          <w:kern w:val="0"/>
          <w:sz w:val="24"/>
          <w:szCs w:val="24"/>
        </w:rPr>
        <w:t>工程</w:t>
      </w:r>
      <w:r>
        <w:rPr>
          <w:rFonts w:ascii="宋体" w:eastAsia="宋体" w:hAnsi="宋体"/>
          <w:kern w:val="0"/>
          <w:sz w:val="24"/>
          <w:szCs w:val="24"/>
        </w:rPr>
        <w:t>按增值税一般计税法计算，增值税税率按9%计算。</w:t>
      </w:r>
    </w:p>
    <w:p w:rsidR="000C79B2" w:rsidRDefault="000261CB" w:rsidP="00CD1A95">
      <w:pPr>
        <w:snapToGrid w:val="0"/>
        <w:spacing w:line="480" w:lineRule="exact"/>
        <w:ind w:firstLineChars="200" w:firstLine="480"/>
        <w:rPr>
          <w:rFonts w:ascii="宋体" w:eastAsia="宋体" w:hAnsi="宋体"/>
          <w:sz w:val="24"/>
          <w:szCs w:val="24"/>
        </w:rPr>
      </w:pPr>
      <w:r>
        <w:rPr>
          <w:rFonts w:ascii="宋体" w:eastAsia="宋体" w:hAnsi="宋体" w:hint="eastAsia"/>
          <w:sz w:val="24"/>
          <w:szCs w:val="24"/>
        </w:rPr>
        <w:t>2.经与业主沟通后，暂列金额按分部分项工程费的15%计算。</w:t>
      </w:r>
    </w:p>
    <w:p w:rsidR="000C79B2" w:rsidRDefault="00CF6147" w:rsidP="00CD1A95">
      <w:pPr>
        <w:snapToGrid w:val="0"/>
        <w:spacing w:line="480" w:lineRule="exact"/>
        <w:ind w:firstLineChars="200" w:firstLine="480"/>
        <w:jc w:val="left"/>
        <w:rPr>
          <w:rFonts w:ascii="宋体" w:eastAsia="宋体" w:hAnsi="宋体"/>
          <w:sz w:val="24"/>
          <w:szCs w:val="24"/>
        </w:rPr>
      </w:pPr>
      <w:r>
        <w:rPr>
          <w:rFonts w:ascii="宋体" w:eastAsia="宋体" w:hAnsi="宋体" w:hint="eastAsia"/>
          <w:sz w:val="24"/>
          <w:szCs w:val="24"/>
        </w:rPr>
        <w:t>3</w:t>
      </w:r>
      <w:r w:rsidR="000261CB">
        <w:rPr>
          <w:rFonts w:ascii="宋体" w:eastAsia="宋体" w:hAnsi="宋体" w:hint="eastAsia"/>
          <w:sz w:val="24"/>
          <w:szCs w:val="24"/>
        </w:rPr>
        <w:t>.按照建设单位要求，拆除废料外运运距按25km计算。</w:t>
      </w:r>
    </w:p>
    <w:p w:rsidR="000C79B2" w:rsidRDefault="00CF6147" w:rsidP="00CD1A95">
      <w:pPr>
        <w:snapToGrid w:val="0"/>
        <w:spacing w:line="480" w:lineRule="exact"/>
        <w:ind w:firstLineChars="200" w:firstLine="480"/>
        <w:jc w:val="left"/>
        <w:rPr>
          <w:rFonts w:ascii="宋体" w:eastAsia="宋体" w:hAnsi="宋体"/>
          <w:sz w:val="24"/>
          <w:szCs w:val="24"/>
        </w:rPr>
      </w:pPr>
      <w:r>
        <w:rPr>
          <w:rFonts w:ascii="宋体" w:eastAsia="宋体" w:hAnsi="宋体" w:hint="eastAsia"/>
          <w:sz w:val="24"/>
          <w:szCs w:val="24"/>
        </w:rPr>
        <w:t>4</w:t>
      </w:r>
      <w:r w:rsidR="000261CB">
        <w:rPr>
          <w:rFonts w:ascii="宋体" w:eastAsia="宋体" w:hAnsi="宋体" w:hint="eastAsia"/>
          <w:sz w:val="24"/>
          <w:szCs w:val="24"/>
        </w:rPr>
        <w:t>.按照建设单位要求，项目施工期间提供电梯作为运输工具，暂未</w:t>
      </w:r>
      <w:r w:rsidR="00406512">
        <w:rPr>
          <w:rFonts w:ascii="宋体" w:eastAsia="宋体" w:hAnsi="宋体" w:hint="eastAsia"/>
          <w:sz w:val="24"/>
          <w:szCs w:val="24"/>
        </w:rPr>
        <w:t>考虑垂直运输的工作内容</w:t>
      </w:r>
      <w:r w:rsidR="000261CB">
        <w:rPr>
          <w:rFonts w:ascii="宋体" w:eastAsia="宋体" w:hAnsi="宋体" w:hint="eastAsia"/>
          <w:sz w:val="24"/>
          <w:szCs w:val="24"/>
        </w:rPr>
        <w:t>。</w:t>
      </w:r>
    </w:p>
    <w:p w:rsidR="000C79B2" w:rsidRDefault="00CF6147" w:rsidP="00CD1A95">
      <w:pPr>
        <w:snapToGrid w:val="0"/>
        <w:spacing w:line="480" w:lineRule="exact"/>
        <w:ind w:firstLineChars="200" w:firstLine="480"/>
        <w:jc w:val="left"/>
        <w:rPr>
          <w:rFonts w:ascii="宋体" w:eastAsia="宋体" w:hAnsi="宋体"/>
          <w:sz w:val="24"/>
          <w:szCs w:val="24"/>
        </w:rPr>
      </w:pPr>
      <w:r>
        <w:rPr>
          <w:rFonts w:ascii="宋体" w:eastAsia="宋体" w:hAnsi="宋体" w:hint="eastAsia"/>
          <w:sz w:val="24"/>
          <w:szCs w:val="24"/>
        </w:rPr>
        <w:t>5</w:t>
      </w:r>
      <w:r w:rsidR="000261CB">
        <w:rPr>
          <w:rFonts w:ascii="宋体" w:eastAsia="宋体" w:hAnsi="宋体" w:hint="eastAsia"/>
          <w:sz w:val="24"/>
          <w:szCs w:val="24"/>
        </w:rPr>
        <w:t>.</w:t>
      </w:r>
      <w:r w:rsidR="000261CB">
        <w:rPr>
          <w:rFonts w:ascii="宋体" w:eastAsia="宋体" w:hAnsi="宋体" w:hint="eastAsia"/>
          <w:sz w:val="24"/>
        </w:rPr>
        <w:t>按</w:t>
      </w:r>
      <w:r w:rsidR="000261CB">
        <w:rPr>
          <w:rFonts w:ascii="宋体" w:eastAsia="宋体" w:hAnsi="宋体" w:hint="eastAsia"/>
          <w:sz w:val="24"/>
          <w:szCs w:val="24"/>
        </w:rPr>
        <w:t>照</w:t>
      </w:r>
      <w:r w:rsidR="000261CB">
        <w:rPr>
          <w:rFonts w:ascii="宋体" w:eastAsia="宋体" w:hAnsi="宋体" w:hint="eastAsia"/>
          <w:sz w:val="24"/>
        </w:rPr>
        <w:t>建设单位要求，本</w:t>
      </w:r>
      <w:r>
        <w:rPr>
          <w:rFonts w:ascii="宋体" w:eastAsia="宋体" w:hAnsi="宋体" w:hint="eastAsia"/>
          <w:sz w:val="24"/>
        </w:rPr>
        <w:t>工程</w:t>
      </w:r>
      <w:r w:rsidR="000261CB">
        <w:rPr>
          <w:rFonts w:ascii="宋体" w:eastAsia="宋体" w:hAnsi="宋体" w:hint="eastAsia"/>
          <w:sz w:val="24"/>
        </w:rPr>
        <w:t>采用预拌砂浆及泵送商品混凝土</w:t>
      </w:r>
      <w:r w:rsidR="000261CB">
        <w:rPr>
          <w:rFonts w:ascii="宋体" w:eastAsia="宋体" w:hAnsi="宋体"/>
          <w:sz w:val="24"/>
          <w:szCs w:val="24"/>
        </w:rPr>
        <w:t>。</w:t>
      </w:r>
    </w:p>
    <w:p w:rsidR="00CD1A95" w:rsidRDefault="00CF6147" w:rsidP="00CD1A95">
      <w:pPr>
        <w:snapToGrid w:val="0"/>
        <w:spacing w:line="480" w:lineRule="exact"/>
        <w:ind w:firstLineChars="200" w:firstLine="480"/>
        <w:jc w:val="left"/>
        <w:rPr>
          <w:rFonts w:ascii="宋体" w:eastAsia="宋体" w:hAnsi="宋体"/>
          <w:sz w:val="24"/>
          <w:szCs w:val="24"/>
        </w:rPr>
      </w:pPr>
      <w:r>
        <w:rPr>
          <w:rFonts w:ascii="宋体" w:eastAsia="宋体" w:hAnsi="宋体" w:hint="eastAsia"/>
          <w:sz w:val="24"/>
          <w:szCs w:val="24"/>
        </w:rPr>
        <w:t>6</w:t>
      </w:r>
      <w:r w:rsidR="00CD1A95">
        <w:rPr>
          <w:rFonts w:ascii="宋体" w:eastAsia="宋体" w:hAnsi="宋体" w:hint="eastAsia"/>
          <w:sz w:val="24"/>
          <w:szCs w:val="24"/>
        </w:rPr>
        <w:t>.由于</w:t>
      </w:r>
      <w:r w:rsidR="00CD1A95" w:rsidRPr="00CD1A95">
        <w:rPr>
          <w:rFonts w:ascii="宋体" w:eastAsia="宋体" w:hAnsi="宋体" w:hint="eastAsia"/>
          <w:sz w:val="24"/>
          <w:szCs w:val="24"/>
        </w:rPr>
        <w:t>拖布池、洁具架、洁具池、清洗池、清洗槽</w:t>
      </w:r>
      <w:r w:rsidR="00CD1A95">
        <w:rPr>
          <w:rFonts w:ascii="宋体" w:eastAsia="宋体" w:hAnsi="宋体" w:hint="eastAsia"/>
          <w:sz w:val="24"/>
          <w:szCs w:val="24"/>
        </w:rPr>
        <w:t>、不锈钢操作台未提供详细安装大样图，工程量暂定，结算时按实结算。</w:t>
      </w:r>
    </w:p>
    <w:p w:rsidR="00406512" w:rsidRDefault="00406512" w:rsidP="00CD1A95">
      <w:pPr>
        <w:snapToGrid w:val="0"/>
        <w:spacing w:line="480" w:lineRule="exact"/>
        <w:ind w:firstLineChars="200" w:firstLine="480"/>
        <w:jc w:val="left"/>
        <w:rPr>
          <w:rFonts w:ascii="宋体" w:eastAsia="宋体" w:hAnsi="宋体"/>
          <w:sz w:val="24"/>
        </w:rPr>
      </w:pPr>
      <w:r>
        <w:rPr>
          <w:rFonts w:ascii="宋体" w:eastAsia="宋体" w:hAnsi="宋体" w:hint="eastAsia"/>
          <w:sz w:val="24"/>
          <w:szCs w:val="24"/>
        </w:rPr>
        <w:t>7.</w:t>
      </w:r>
      <w:r w:rsidRPr="00406512">
        <w:rPr>
          <w:rFonts w:ascii="宋体" w:eastAsia="宋体" w:hAnsi="宋体" w:hint="eastAsia"/>
          <w:sz w:val="24"/>
          <w:szCs w:val="24"/>
        </w:rPr>
        <w:t>其他未详述之处需满足招标文件、招标图纸及其他招标资料的相关要求。</w:t>
      </w:r>
    </w:p>
    <w:p w:rsidR="000C79B2" w:rsidRDefault="000261CB" w:rsidP="00CD1A95">
      <w:pPr>
        <w:tabs>
          <w:tab w:val="left" w:pos="312"/>
        </w:tabs>
        <w:snapToGrid w:val="0"/>
        <w:spacing w:line="480" w:lineRule="exact"/>
        <w:ind w:firstLineChars="200" w:firstLine="482"/>
        <w:jc w:val="left"/>
        <w:rPr>
          <w:rFonts w:ascii="宋体" w:eastAsia="宋体" w:hAnsi="宋体"/>
          <w:sz w:val="24"/>
          <w:szCs w:val="24"/>
        </w:rPr>
      </w:pPr>
      <w:r>
        <w:rPr>
          <w:rFonts w:ascii="宋体" w:eastAsia="宋体" w:hAnsi="宋体" w:hint="eastAsia"/>
          <w:b/>
          <w:bCs/>
          <w:sz w:val="24"/>
          <w:szCs w:val="24"/>
        </w:rPr>
        <w:t>五、</w:t>
      </w:r>
      <w:r>
        <w:rPr>
          <w:rFonts w:ascii="宋体" w:eastAsia="宋体" w:hAnsi="宋体"/>
          <w:b/>
          <w:bCs/>
          <w:sz w:val="24"/>
          <w:szCs w:val="24"/>
        </w:rPr>
        <w:t>编制结果</w:t>
      </w:r>
    </w:p>
    <w:p w:rsidR="000C79B2" w:rsidRDefault="000261CB" w:rsidP="00CD1A95">
      <w:pPr>
        <w:snapToGrid w:val="0"/>
        <w:spacing w:line="480" w:lineRule="exact"/>
        <w:ind w:firstLineChars="200" w:firstLine="480"/>
        <w:jc w:val="left"/>
        <w:rPr>
          <w:rFonts w:ascii="宋体" w:eastAsia="宋体" w:hAnsi="宋体"/>
          <w:sz w:val="24"/>
          <w:szCs w:val="24"/>
        </w:rPr>
      </w:pPr>
      <w:r>
        <w:rPr>
          <w:rFonts w:ascii="宋体" w:eastAsia="宋体" w:hAnsi="宋体"/>
          <w:sz w:val="24"/>
          <w:szCs w:val="24"/>
        </w:rPr>
        <w:t>本</w:t>
      </w:r>
      <w:r>
        <w:rPr>
          <w:rFonts w:ascii="宋体" w:eastAsia="宋体" w:hAnsi="宋体" w:hint="eastAsia"/>
          <w:sz w:val="24"/>
          <w:szCs w:val="24"/>
        </w:rPr>
        <w:t>工程</w:t>
      </w:r>
      <w:r>
        <w:rPr>
          <w:rFonts w:ascii="宋体" w:eastAsia="宋体" w:hAnsi="宋体"/>
          <w:sz w:val="24"/>
          <w:szCs w:val="24"/>
        </w:rPr>
        <w:t>绿色施工安全防护措施费为</w:t>
      </w:r>
      <w:r w:rsidR="00C055EB" w:rsidRPr="00C055EB">
        <w:rPr>
          <w:rFonts w:ascii="宋体" w:eastAsia="宋体" w:hAnsi="宋体"/>
          <w:sz w:val="24"/>
          <w:szCs w:val="24"/>
        </w:rPr>
        <w:t>329981.23</w:t>
      </w:r>
      <w:r>
        <w:rPr>
          <w:rFonts w:ascii="宋体" w:eastAsia="宋体" w:hAnsi="宋体"/>
          <w:sz w:val="24"/>
          <w:szCs w:val="24"/>
        </w:rPr>
        <w:t>元，暂列金额为</w:t>
      </w:r>
      <w:r w:rsidR="00C055EB" w:rsidRPr="00C055EB">
        <w:rPr>
          <w:rFonts w:ascii="宋体" w:eastAsia="宋体" w:hAnsi="宋体"/>
          <w:sz w:val="24"/>
          <w:szCs w:val="24"/>
        </w:rPr>
        <w:t>861754.71</w:t>
      </w:r>
      <w:r>
        <w:rPr>
          <w:rFonts w:ascii="宋体" w:eastAsia="宋体" w:hAnsi="宋体"/>
          <w:sz w:val="24"/>
          <w:szCs w:val="24"/>
        </w:rPr>
        <w:t>元。</w:t>
      </w:r>
    </w:p>
    <w:p w:rsidR="000C79B2" w:rsidRDefault="000261CB" w:rsidP="00CD1A95">
      <w:pPr>
        <w:snapToGrid w:val="0"/>
        <w:spacing w:line="480" w:lineRule="exact"/>
        <w:ind w:firstLineChars="200" w:firstLine="480"/>
        <w:jc w:val="left"/>
        <w:rPr>
          <w:rFonts w:ascii="宋体" w:eastAsia="宋体" w:hAnsi="宋体"/>
          <w:sz w:val="24"/>
          <w:szCs w:val="24"/>
        </w:rPr>
      </w:pPr>
      <w:r>
        <w:rPr>
          <w:rFonts w:ascii="宋体" w:eastAsia="宋体" w:hAnsi="宋体"/>
          <w:sz w:val="24"/>
          <w:szCs w:val="24"/>
        </w:rPr>
        <w:t>详见</w:t>
      </w:r>
      <w:r w:rsidR="002F2C90">
        <w:rPr>
          <w:rFonts w:ascii="宋体" w:eastAsia="宋体" w:hAnsi="宋体"/>
          <w:sz w:val="24"/>
          <w:szCs w:val="24"/>
        </w:rPr>
        <w:t>招标</w:t>
      </w:r>
      <w:bookmarkStart w:id="2" w:name="_GoBack"/>
      <w:bookmarkEnd w:id="2"/>
      <w:r w:rsidR="00CF6147">
        <w:rPr>
          <w:rFonts w:ascii="宋体" w:eastAsia="宋体" w:hAnsi="宋体"/>
          <w:sz w:val="24"/>
          <w:szCs w:val="24"/>
        </w:rPr>
        <w:t>工程量清单</w:t>
      </w:r>
      <w:r>
        <w:rPr>
          <w:rFonts w:ascii="宋体" w:eastAsia="宋体" w:hAnsi="宋体"/>
          <w:sz w:val="24"/>
          <w:szCs w:val="24"/>
        </w:rPr>
        <w:t>。</w:t>
      </w:r>
    </w:p>
    <w:p w:rsidR="000C79B2" w:rsidRPr="00CD1A95" w:rsidRDefault="000C79B2" w:rsidP="00CD1A95">
      <w:pPr>
        <w:snapToGrid w:val="0"/>
        <w:spacing w:line="500" w:lineRule="exact"/>
        <w:jc w:val="left"/>
        <w:rPr>
          <w:rFonts w:ascii="宋体" w:eastAsia="宋体" w:hAnsi="宋体"/>
          <w:sz w:val="24"/>
          <w:szCs w:val="24"/>
        </w:rPr>
      </w:pPr>
    </w:p>
    <w:p w:rsidR="000C79B2" w:rsidRDefault="000261CB">
      <w:pPr>
        <w:snapToGrid w:val="0"/>
        <w:spacing w:before="187" w:line="500" w:lineRule="exact"/>
        <w:ind w:right="278"/>
        <w:jc w:val="right"/>
        <w:rPr>
          <w:rFonts w:ascii="宋体" w:eastAsia="宋体" w:hAnsi="宋体"/>
          <w:b/>
          <w:bCs/>
          <w:sz w:val="24"/>
          <w:szCs w:val="24"/>
        </w:rPr>
      </w:pPr>
      <w:r>
        <w:rPr>
          <w:rFonts w:ascii="宋体" w:eastAsia="宋体" w:hAnsi="宋体"/>
          <w:b/>
          <w:bCs/>
          <w:sz w:val="24"/>
          <w:szCs w:val="24"/>
        </w:rPr>
        <w:t>中国建设银行股份有限公司广东省分行</w:t>
      </w:r>
    </w:p>
    <w:p w:rsidR="000C79B2" w:rsidRDefault="000261CB">
      <w:pPr>
        <w:snapToGrid w:val="0"/>
        <w:spacing w:line="500" w:lineRule="exact"/>
        <w:ind w:right="280"/>
        <w:jc w:val="center"/>
        <w:rPr>
          <w:rFonts w:ascii="宋体" w:eastAsia="宋体" w:hAnsi="宋体"/>
          <w:b/>
          <w:bCs/>
          <w:sz w:val="28"/>
          <w:szCs w:val="28"/>
        </w:rPr>
      </w:pPr>
      <w:r>
        <w:rPr>
          <w:rFonts w:ascii="宋体" w:eastAsia="宋体" w:hAnsi="宋体"/>
          <w:b/>
          <w:bCs/>
          <w:sz w:val="24"/>
          <w:szCs w:val="24"/>
        </w:rPr>
        <w:t xml:space="preserve">                                           202</w:t>
      </w:r>
      <w:r>
        <w:rPr>
          <w:rFonts w:ascii="宋体" w:eastAsia="宋体" w:hAnsi="宋体" w:hint="eastAsia"/>
          <w:b/>
          <w:bCs/>
          <w:sz w:val="24"/>
          <w:szCs w:val="24"/>
        </w:rPr>
        <w:t>2</w:t>
      </w:r>
      <w:r>
        <w:rPr>
          <w:rFonts w:ascii="宋体" w:eastAsia="宋体" w:hAnsi="宋体"/>
          <w:b/>
          <w:bCs/>
          <w:sz w:val="24"/>
          <w:szCs w:val="24"/>
        </w:rPr>
        <w:t>年</w:t>
      </w:r>
      <w:r>
        <w:rPr>
          <w:rFonts w:ascii="宋体" w:eastAsia="宋体" w:hAnsi="宋体" w:hint="eastAsia"/>
          <w:b/>
          <w:bCs/>
          <w:sz w:val="24"/>
          <w:szCs w:val="24"/>
        </w:rPr>
        <w:t>5</w:t>
      </w:r>
      <w:r>
        <w:rPr>
          <w:rFonts w:ascii="宋体" w:eastAsia="宋体" w:hAnsi="宋体"/>
          <w:b/>
          <w:bCs/>
          <w:sz w:val="24"/>
          <w:szCs w:val="24"/>
        </w:rPr>
        <w:t>月</w:t>
      </w:r>
      <w:r w:rsidR="00C055EB">
        <w:rPr>
          <w:rFonts w:ascii="宋体" w:eastAsia="宋体" w:hAnsi="宋体" w:hint="eastAsia"/>
          <w:b/>
          <w:bCs/>
          <w:sz w:val="24"/>
          <w:szCs w:val="24"/>
        </w:rPr>
        <w:t>20</w:t>
      </w:r>
      <w:r>
        <w:rPr>
          <w:rFonts w:ascii="宋体" w:eastAsia="宋体" w:hAnsi="宋体"/>
          <w:b/>
          <w:bCs/>
          <w:sz w:val="24"/>
          <w:szCs w:val="24"/>
        </w:rPr>
        <w:t xml:space="preserve">日 </w:t>
      </w:r>
      <w:r>
        <w:rPr>
          <w:rFonts w:ascii="宋体" w:eastAsia="宋体" w:hAnsi="宋体"/>
          <w:b/>
          <w:bCs/>
          <w:sz w:val="28"/>
          <w:szCs w:val="28"/>
        </w:rPr>
        <w:t xml:space="preserve">     </w:t>
      </w:r>
    </w:p>
    <w:sectPr w:rsidR="000C79B2">
      <w:headerReference w:type="default" r:id="rId9"/>
      <w:footerReference w:type="default" r:id="rId10"/>
      <w:pgSz w:w="11906" w:h="16838"/>
      <w:pgMar w:top="1135" w:right="1133" w:bottom="1418"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242" w:rsidRDefault="00305242">
      <w:r>
        <w:separator/>
      </w:r>
    </w:p>
  </w:endnote>
  <w:endnote w:type="continuationSeparator" w:id="0">
    <w:p w:rsidR="00305242" w:rsidRDefault="0030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2" w:rsidRDefault="000C79B2">
    <w:pPr>
      <w:jc w:val="center"/>
      <w:rPr>
        <w:rFonts w:ascii="宋体" w:eastAsia="宋体" w:hAnsi="宋体"/>
        <w:color w:val="000000"/>
        <w:sz w:val="18"/>
        <w:szCs w:val="18"/>
      </w:rPr>
    </w:pPr>
  </w:p>
  <w:p w:rsidR="000C79B2" w:rsidRDefault="000261CB">
    <w:pPr>
      <w:jc w:val="center"/>
      <w:rPr>
        <w:rFonts w:ascii="宋体" w:eastAsia="宋体" w:hAnsi="宋体"/>
        <w:color w:val="000000"/>
        <w:sz w:val="18"/>
        <w:szCs w:val="18"/>
      </w:rPr>
    </w:pPr>
    <w:r>
      <w:rPr>
        <w:rFonts w:ascii="宋体" w:eastAsia="宋体" w:hAnsi="宋体"/>
        <w:color w:val="000000"/>
        <w:sz w:val="18"/>
        <w:szCs w:val="18"/>
      </w:rPr>
      <w:t>第</w:t>
    </w:r>
    <w:r>
      <w:fldChar w:fldCharType="begin"/>
    </w:r>
    <w:r>
      <w:rPr>
        <w:rFonts w:ascii="宋体" w:eastAsia="宋体" w:hAnsi="宋体"/>
        <w:sz w:val="18"/>
        <w:szCs w:val="18"/>
      </w:rPr>
      <w:instrText>PAGE</w:instrText>
    </w:r>
    <w:r>
      <w:fldChar w:fldCharType="separate"/>
    </w:r>
    <w:r w:rsidR="00F503B9">
      <w:rPr>
        <w:rFonts w:ascii="宋体" w:eastAsia="宋体" w:hAnsi="宋体"/>
        <w:noProof/>
        <w:sz w:val="18"/>
        <w:szCs w:val="18"/>
      </w:rPr>
      <w:t>4</w:t>
    </w:r>
    <w:r>
      <w:fldChar w:fldCharType="end"/>
    </w:r>
    <w:r>
      <w:rPr>
        <w:rFonts w:ascii="宋体" w:eastAsia="宋体" w:hAnsi="宋体"/>
        <w:color w:val="000000"/>
        <w:sz w:val="18"/>
        <w:szCs w:val="18"/>
      </w:rPr>
      <w:t>页，共</w:t>
    </w:r>
    <w:r>
      <w:fldChar w:fldCharType="begin"/>
    </w:r>
    <w:r>
      <w:rPr>
        <w:rFonts w:ascii="宋体" w:eastAsia="宋体" w:hAnsi="宋体"/>
        <w:sz w:val="18"/>
        <w:szCs w:val="18"/>
      </w:rPr>
      <w:instrText>NUMPAGES</w:instrText>
    </w:r>
    <w:r>
      <w:fldChar w:fldCharType="separate"/>
    </w:r>
    <w:r w:rsidR="00F503B9">
      <w:rPr>
        <w:rFonts w:ascii="宋体" w:eastAsia="宋体" w:hAnsi="宋体"/>
        <w:noProof/>
        <w:sz w:val="18"/>
        <w:szCs w:val="18"/>
      </w:rPr>
      <w:t>4</w:t>
    </w:r>
    <w:r>
      <w:fldChar w:fldCharType="end"/>
    </w:r>
    <w:r>
      <w:rPr>
        <w:rFonts w:ascii="宋体" w:eastAsia="宋体" w:hAnsi="宋体"/>
        <w:color w:val="000000"/>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242" w:rsidRDefault="00305242">
      <w:r>
        <w:separator/>
      </w:r>
    </w:p>
  </w:footnote>
  <w:footnote w:type="continuationSeparator" w:id="0">
    <w:p w:rsidR="00305242" w:rsidRDefault="003052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9B2" w:rsidRDefault="000261CB">
    <w:r>
      <w:rPr>
        <w:noProof/>
      </w:rPr>
      <w:drawing>
        <wp:inline distT="0" distB="0" distL="0" distR="0">
          <wp:extent cx="1704975" cy="457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1704975" cy="457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C5455A"/>
    <w:multiLevelType w:val="singleLevel"/>
    <w:tmpl w:val="82C5455A"/>
    <w:lvl w:ilvl="0">
      <w:start w:val="1"/>
      <w:numFmt w:val="chineseCounting"/>
      <w:suff w:val="nothing"/>
      <w:lvlText w:val="（%1）"/>
      <w:lvlJc w:val="left"/>
      <w:rPr>
        <w:rFonts w:hint="eastAsia"/>
      </w:rPr>
    </w:lvl>
  </w:abstractNum>
  <w:abstractNum w:abstractNumId="1">
    <w:nsid w:val="ECB4FB54"/>
    <w:multiLevelType w:val="singleLevel"/>
    <w:tmpl w:val="ECB4FB54"/>
    <w:lvl w:ilvl="0">
      <w:start w:val="1"/>
      <w:numFmt w:val="chineseCounting"/>
      <w:suff w:val="nothing"/>
      <w:lvlText w:val="（%1）"/>
      <w:lvlJc w:val="left"/>
      <w:pPr>
        <w:ind w:left="0"/>
      </w:pPr>
      <w:rPr>
        <w:rFonts w:hint="eastAsia"/>
      </w:rPr>
    </w:lvl>
  </w:abstractNum>
  <w:abstractNum w:abstractNumId="2">
    <w:nsid w:val="2A1A34FD"/>
    <w:multiLevelType w:val="singleLevel"/>
    <w:tmpl w:val="2A1A34FD"/>
    <w:lvl w:ilvl="0">
      <w:start w:val="1"/>
      <w:numFmt w:val="decimal"/>
      <w:suff w:val="space"/>
      <w:lvlText w:val="%1."/>
      <w:lvlJc w:val="left"/>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芳">
    <w15:presenceInfo w15:providerId="None" w15:userId="吴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MzNjMTNjMWY0ZWFjNzRlMGNmZDFlNTA2ZjEyOWYifQ=="/>
  </w:docVars>
  <w:rsids>
    <w:rsidRoot w:val="00BA0C1A"/>
    <w:rsid w:val="000038C4"/>
    <w:rsid w:val="000139E2"/>
    <w:rsid w:val="00026144"/>
    <w:rsid w:val="000261CB"/>
    <w:rsid w:val="000332A3"/>
    <w:rsid w:val="0003588B"/>
    <w:rsid w:val="0008314B"/>
    <w:rsid w:val="000B28D0"/>
    <w:rsid w:val="000B513E"/>
    <w:rsid w:val="000C51B7"/>
    <w:rsid w:val="000C79B2"/>
    <w:rsid w:val="000D0510"/>
    <w:rsid w:val="000D455D"/>
    <w:rsid w:val="000D6C4C"/>
    <w:rsid w:val="000E2B89"/>
    <w:rsid w:val="001275F2"/>
    <w:rsid w:val="00141F61"/>
    <w:rsid w:val="001576AB"/>
    <w:rsid w:val="00165454"/>
    <w:rsid w:val="00170592"/>
    <w:rsid w:val="0019399A"/>
    <w:rsid w:val="001A02A9"/>
    <w:rsid w:val="001A4BC1"/>
    <w:rsid w:val="001E0C54"/>
    <w:rsid w:val="001E597F"/>
    <w:rsid w:val="001F66AC"/>
    <w:rsid w:val="0020713B"/>
    <w:rsid w:val="002150D1"/>
    <w:rsid w:val="00215FD7"/>
    <w:rsid w:val="00216EB9"/>
    <w:rsid w:val="00223FA2"/>
    <w:rsid w:val="00230C5A"/>
    <w:rsid w:val="00232EE4"/>
    <w:rsid w:val="00254ECA"/>
    <w:rsid w:val="00260DFC"/>
    <w:rsid w:val="002668C6"/>
    <w:rsid w:val="00271B88"/>
    <w:rsid w:val="002927A6"/>
    <w:rsid w:val="00292A05"/>
    <w:rsid w:val="002B0699"/>
    <w:rsid w:val="002D6245"/>
    <w:rsid w:val="002F2C90"/>
    <w:rsid w:val="002F69C6"/>
    <w:rsid w:val="003001EC"/>
    <w:rsid w:val="00300762"/>
    <w:rsid w:val="00305242"/>
    <w:rsid w:val="00306F3D"/>
    <w:rsid w:val="00316DD0"/>
    <w:rsid w:val="003178AA"/>
    <w:rsid w:val="0032162A"/>
    <w:rsid w:val="00344E26"/>
    <w:rsid w:val="00352CE6"/>
    <w:rsid w:val="00367987"/>
    <w:rsid w:val="00384D51"/>
    <w:rsid w:val="003B74FD"/>
    <w:rsid w:val="003C0A12"/>
    <w:rsid w:val="003D4122"/>
    <w:rsid w:val="00404104"/>
    <w:rsid w:val="00406512"/>
    <w:rsid w:val="00411587"/>
    <w:rsid w:val="00411DD2"/>
    <w:rsid w:val="00430401"/>
    <w:rsid w:val="00432651"/>
    <w:rsid w:val="004346B4"/>
    <w:rsid w:val="00454D5C"/>
    <w:rsid w:val="004803FC"/>
    <w:rsid w:val="00482339"/>
    <w:rsid w:val="0049116E"/>
    <w:rsid w:val="004C61D5"/>
    <w:rsid w:val="004D1363"/>
    <w:rsid w:val="004D610A"/>
    <w:rsid w:val="004D6D37"/>
    <w:rsid w:val="005123D1"/>
    <w:rsid w:val="0051728D"/>
    <w:rsid w:val="0052677C"/>
    <w:rsid w:val="00527103"/>
    <w:rsid w:val="005353A5"/>
    <w:rsid w:val="00546AF6"/>
    <w:rsid w:val="00590BF4"/>
    <w:rsid w:val="005938CF"/>
    <w:rsid w:val="00593DA2"/>
    <w:rsid w:val="0059531B"/>
    <w:rsid w:val="00595D12"/>
    <w:rsid w:val="005C0017"/>
    <w:rsid w:val="005D2537"/>
    <w:rsid w:val="005F745D"/>
    <w:rsid w:val="00616505"/>
    <w:rsid w:val="0062213C"/>
    <w:rsid w:val="00633F40"/>
    <w:rsid w:val="00635B83"/>
    <w:rsid w:val="006363A8"/>
    <w:rsid w:val="006549AD"/>
    <w:rsid w:val="006649DC"/>
    <w:rsid w:val="0067563D"/>
    <w:rsid w:val="00684D9C"/>
    <w:rsid w:val="00694E36"/>
    <w:rsid w:val="006974EF"/>
    <w:rsid w:val="006E4AF2"/>
    <w:rsid w:val="006E4F2D"/>
    <w:rsid w:val="00701300"/>
    <w:rsid w:val="0070467C"/>
    <w:rsid w:val="00705520"/>
    <w:rsid w:val="0070613A"/>
    <w:rsid w:val="00710313"/>
    <w:rsid w:val="00712FC7"/>
    <w:rsid w:val="00714241"/>
    <w:rsid w:val="007170A8"/>
    <w:rsid w:val="0072744D"/>
    <w:rsid w:val="007373B2"/>
    <w:rsid w:val="007450AC"/>
    <w:rsid w:val="0075198B"/>
    <w:rsid w:val="00761581"/>
    <w:rsid w:val="00762ACE"/>
    <w:rsid w:val="00763D92"/>
    <w:rsid w:val="00764684"/>
    <w:rsid w:val="00773A92"/>
    <w:rsid w:val="00780FBF"/>
    <w:rsid w:val="007D280B"/>
    <w:rsid w:val="007D529D"/>
    <w:rsid w:val="007D67C0"/>
    <w:rsid w:val="007E4F4C"/>
    <w:rsid w:val="00800DA3"/>
    <w:rsid w:val="008041EB"/>
    <w:rsid w:val="00825257"/>
    <w:rsid w:val="00825A49"/>
    <w:rsid w:val="00831BB0"/>
    <w:rsid w:val="00836CA2"/>
    <w:rsid w:val="00843CCB"/>
    <w:rsid w:val="0086740B"/>
    <w:rsid w:val="00871E92"/>
    <w:rsid w:val="00896533"/>
    <w:rsid w:val="008965CF"/>
    <w:rsid w:val="008A5870"/>
    <w:rsid w:val="008B2947"/>
    <w:rsid w:val="008B2FB4"/>
    <w:rsid w:val="008C2987"/>
    <w:rsid w:val="008D0796"/>
    <w:rsid w:val="008E1B89"/>
    <w:rsid w:val="008E357E"/>
    <w:rsid w:val="00901EEE"/>
    <w:rsid w:val="00914225"/>
    <w:rsid w:val="009256F3"/>
    <w:rsid w:val="00931E4F"/>
    <w:rsid w:val="009322C2"/>
    <w:rsid w:val="00933A30"/>
    <w:rsid w:val="00934E27"/>
    <w:rsid w:val="00964E98"/>
    <w:rsid w:val="009654C6"/>
    <w:rsid w:val="00970320"/>
    <w:rsid w:val="00971EAC"/>
    <w:rsid w:val="00985552"/>
    <w:rsid w:val="00995FE9"/>
    <w:rsid w:val="00997824"/>
    <w:rsid w:val="009B3DDA"/>
    <w:rsid w:val="009B4464"/>
    <w:rsid w:val="009C2862"/>
    <w:rsid w:val="009C3305"/>
    <w:rsid w:val="009C5363"/>
    <w:rsid w:val="009D31E0"/>
    <w:rsid w:val="009D44B4"/>
    <w:rsid w:val="009D4647"/>
    <w:rsid w:val="009F489A"/>
    <w:rsid w:val="00A36B52"/>
    <w:rsid w:val="00A37E02"/>
    <w:rsid w:val="00A43AB5"/>
    <w:rsid w:val="00A60633"/>
    <w:rsid w:val="00A63BCE"/>
    <w:rsid w:val="00A76069"/>
    <w:rsid w:val="00A963E4"/>
    <w:rsid w:val="00AA2306"/>
    <w:rsid w:val="00AB18C9"/>
    <w:rsid w:val="00AD376F"/>
    <w:rsid w:val="00AF2A4E"/>
    <w:rsid w:val="00AF56FA"/>
    <w:rsid w:val="00AF7DBF"/>
    <w:rsid w:val="00B03996"/>
    <w:rsid w:val="00B06D9C"/>
    <w:rsid w:val="00B14DB6"/>
    <w:rsid w:val="00B21E60"/>
    <w:rsid w:val="00B312C4"/>
    <w:rsid w:val="00B474D0"/>
    <w:rsid w:val="00B522A5"/>
    <w:rsid w:val="00B550AA"/>
    <w:rsid w:val="00B66A33"/>
    <w:rsid w:val="00B7325C"/>
    <w:rsid w:val="00BA0C1A"/>
    <w:rsid w:val="00BC6C91"/>
    <w:rsid w:val="00BE445B"/>
    <w:rsid w:val="00C055EB"/>
    <w:rsid w:val="00C05D9C"/>
    <w:rsid w:val="00C061CB"/>
    <w:rsid w:val="00C10EB7"/>
    <w:rsid w:val="00C15CE3"/>
    <w:rsid w:val="00C270F2"/>
    <w:rsid w:val="00C41801"/>
    <w:rsid w:val="00C604EC"/>
    <w:rsid w:val="00C76AB9"/>
    <w:rsid w:val="00C8513F"/>
    <w:rsid w:val="00C86B33"/>
    <w:rsid w:val="00CC09DC"/>
    <w:rsid w:val="00CC29B5"/>
    <w:rsid w:val="00CC6455"/>
    <w:rsid w:val="00CD1A95"/>
    <w:rsid w:val="00CE313B"/>
    <w:rsid w:val="00CE417A"/>
    <w:rsid w:val="00CE7D06"/>
    <w:rsid w:val="00CF6147"/>
    <w:rsid w:val="00D04AEE"/>
    <w:rsid w:val="00D05FF6"/>
    <w:rsid w:val="00D1436B"/>
    <w:rsid w:val="00D15E4F"/>
    <w:rsid w:val="00D215DA"/>
    <w:rsid w:val="00D24040"/>
    <w:rsid w:val="00D27F4E"/>
    <w:rsid w:val="00D46100"/>
    <w:rsid w:val="00D47FA7"/>
    <w:rsid w:val="00D6566E"/>
    <w:rsid w:val="00D812BC"/>
    <w:rsid w:val="00D81B70"/>
    <w:rsid w:val="00D94448"/>
    <w:rsid w:val="00DA0838"/>
    <w:rsid w:val="00DC4C39"/>
    <w:rsid w:val="00DC67EB"/>
    <w:rsid w:val="00DE543D"/>
    <w:rsid w:val="00DF2824"/>
    <w:rsid w:val="00E10067"/>
    <w:rsid w:val="00E113A9"/>
    <w:rsid w:val="00E26251"/>
    <w:rsid w:val="00E42067"/>
    <w:rsid w:val="00E5662B"/>
    <w:rsid w:val="00E9187F"/>
    <w:rsid w:val="00E95026"/>
    <w:rsid w:val="00E95F92"/>
    <w:rsid w:val="00E961C7"/>
    <w:rsid w:val="00EA1EE8"/>
    <w:rsid w:val="00EB244E"/>
    <w:rsid w:val="00EB6460"/>
    <w:rsid w:val="00EC548A"/>
    <w:rsid w:val="00ED0F2A"/>
    <w:rsid w:val="00ED59C8"/>
    <w:rsid w:val="00EE422D"/>
    <w:rsid w:val="00EF5740"/>
    <w:rsid w:val="00F114F1"/>
    <w:rsid w:val="00F16EA1"/>
    <w:rsid w:val="00F47BF3"/>
    <w:rsid w:val="00F503B9"/>
    <w:rsid w:val="00F53662"/>
    <w:rsid w:val="00F563D1"/>
    <w:rsid w:val="00F618E1"/>
    <w:rsid w:val="00F61B0B"/>
    <w:rsid w:val="00F6635E"/>
    <w:rsid w:val="00F675B4"/>
    <w:rsid w:val="00F709FD"/>
    <w:rsid w:val="00F8089D"/>
    <w:rsid w:val="00F971E1"/>
    <w:rsid w:val="00FA224C"/>
    <w:rsid w:val="00FA2393"/>
    <w:rsid w:val="00FA609E"/>
    <w:rsid w:val="00FB772B"/>
    <w:rsid w:val="00FF11DB"/>
    <w:rsid w:val="00FF518B"/>
    <w:rsid w:val="01123022"/>
    <w:rsid w:val="011547AE"/>
    <w:rsid w:val="011E4912"/>
    <w:rsid w:val="01223417"/>
    <w:rsid w:val="012C568A"/>
    <w:rsid w:val="01484C3B"/>
    <w:rsid w:val="019956A3"/>
    <w:rsid w:val="01A21DF8"/>
    <w:rsid w:val="01A97054"/>
    <w:rsid w:val="01BF4A88"/>
    <w:rsid w:val="01C15DCF"/>
    <w:rsid w:val="01E546B0"/>
    <w:rsid w:val="01FD0F92"/>
    <w:rsid w:val="020005CF"/>
    <w:rsid w:val="02000AAA"/>
    <w:rsid w:val="02070A30"/>
    <w:rsid w:val="02090E2E"/>
    <w:rsid w:val="021E69D3"/>
    <w:rsid w:val="021F6000"/>
    <w:rsid w:val="024A7F33"/>
    <w:rsid w:val="02543AF6"/>
    <w:rsid w:val="0272379C"/>
    <w:rsid w:val="02785D95"/>
    <w:rsid w:val="029452C2"/>
    <w:rsid w:val="02A82017"/>
    <w:rsid w:val="02AA457F"/>
    <w:rsid w:val="02AC6B84"/>
    <w:rsid w:val="02C52E26"/>
    <w:rsid w:val="02C818B5"/>
    <w:rsid w:val="02D317C0"/>
    <w:rsid w:val="02EC187C"/>
    <w:rsid w:val="02F45F88"/>
    <w:rsid w:val="030438ED"/>
    <w:rsid w:val="030B59C5"/>
    <w:rsid w:val="03272955"/>
    <w:rsid w:val="034231E2"/>
    <w:rsid w:val="034550B6"/>
    <w:rsid w:val="03644B21"/>
    <w:rsid w:val="036C5321"/>
    <w:rsid w:val="037B231D"/>
    <w:rsid w:val="03800989"/>
    <w:rsid w:val="038F3682"/>
    <w:rsid w:val="039827BE"/>
    <w:rsid w:val="039C1BB4"/>
    <w:rsid w:val="03A0316A"/>
    <w:rsid w:val="03B05E44"/>
    <w:rsid w:val="03CA001C"/>
    <w:rsid w:val="03CE2BE7"/>
    <w:rsid w:val="03D72676"/>
    <w:rsid w:val="03DE5064"/>
    <w:rsid w:val="03E5437A"/>
    <w:rsid w:val="04036C9F"/>
    <w:rsid w:val="041F5DA4"/>
    <w:rsid w:val="04230264"/>
    <w:rsid w:val="042553BB"/>
    <w:rsid w:val="042971B9"/>
    <w:rsid w:val="04893DA0"/>
    <w:rsid w:val="048D7E90"/>
    <w:rsid w:val="04C43A7B"/>
    <w:rsid w:val="04D74E92"/>
    <w:rsid w:val="04E117D3"/>
    <w:rsid w:val="04E13329"/>
    <w:rsid w:val="050165E6"/>
    <w:rsid w:val="054C54EE"/>
    <w:rsid w:val="054F6301"/>
    <w:rsid w:val="05710DFF"/>
    <w:rsid w:val="057314CE"/>
    <w:rsid w:val="05732B65"/>
    <w:rsid w:val="05821AA1"/>
    <w:rsid w:val="05874028"/>
    <w:rsid w:val="058C0629"/>
    <w:rsid w:val="058D6B03"/>
    <w:rsid w:val="059B16E9"/>
    <w:rsid w:val="05A225A1"/>
    <w:rsid w:val="05A3051E"/>
    <w:rsid w:val="05AE4EAA"/>
    <w:rsid w:val="05CD35E4"/>
    <w:rsid w:val="05D51BD7"/>
    <w:rsid w:val="05D67E04"/>
    <w:rsid w:val="06066F41"/>
    <w:rsid w:val="064177B9"/>
    <w:rsid w:val="065B3A23"/>
    <w:rsid w:val="066462E7"/>
    <w:rsid w:val="06766265"/>
    <w:rsid w:val="067C0676"/>
    <w:rsid w:val="06810AC0"/>
    <w:rsid w:val="06886EF4"/>
    <w:rsid w:val="069313FC"/>
    <w:rsid w:val="06955F00"/>
    <w:rsid w:val="069C6799"/>
    <w:rsid w:val="06A11595"/>
    <w:rsid w:val="06B26FB1"/>
    <w:rsid w:val="06CF7C1A"/>
    <w:rsid w:val="06EF2B4F"/>
    <w:rsid w:val="06F91241"/>
    <w:rsid w:val="06FB2405"/>
    <w:rsid w:val="071001BC"/>
    <w:rsid w:val="0726319F"/>
    <w:rsid w:val="075318AC"/>
    <w:rsid w:val="07860FB4"/>
    <w:rsid w:val="07BA6656"/>
    <w:rsid w:val="07BE004B"/>
    <w:rsid w:val="07C91163"/>
    <w:rsid w:val="07DC61EB"/>
    <w:rsid w:val="07ED6BD7"/>
    <w:rsid w:val="07F13019"/>
    <w:rsid w:val="083132FF"/>
    <w:rsid w:val="08360609"/>
    <w:rsid w:val="083D07F0"/>
    <w:rsid w:val="08610A4E"/>
    <w:rsid w:val="087B5166"/>
    <w:rsid w:val="088F6186"/>
    <w:rsid w:val="089068A3"/>
    <w:rsid w:val="08C25386"/>
    <w:rsid w:val="08E74C99"/>
    <w:rsid w:val="091A4688"/>
    <w:rsid w:val="09313717"/>
    <w:rsid w:val="093C3F6F"/>
    <w:rsid w:val="09450A66"/>
    <w:rsid w:val="094C6FB8"/>
    <w:rsid w:val="095560E5"/>
    <w:rsid w:val="09593B69"/>
    <w:rsid w:val="09606F4A"/>
    <w:rsid w:val="0994412D"/>
    <w:rsid w:val="09981851"/>
    <w:rsid w:val="09A9608B"/>
    <w:rsid w:val="09B975CD"/>
    <w:rsid w:val="09C24151"/>
    <w:rsid w:val="09DD6224"/>
    <w:rsid w:val="0A0832F0"/>
    <w:rsid w:val="0A133EC4"/>
    <w:rsid w:val="0A1B45EB"/>
    <w:rsid w:val="0A2232D1"/>
    <w:rsid w:val="0A4F4E5E"/>
    <w:rsid w:val="0A5B6A08"/>
    <w:rsid w:val="0A5F5BB3"/>
    <w:rsid w:val="0A6E270B"/>
    <w:rsid w:val="0A6F244B"/>
    <w:rsid w:val="0A7525F5"/>
    <w:rsid w:val="0AA83488"/>
    <w:rsid w:val="0AB02FA3"/>
    <w:rsid w:val="0ABE592F"/>
    <w:rsid w:val="0AC514BF"/>
    <w:rsid w:val="0AE62509"/>
    <w:rsid w:val="0AF45586"/>
    <w:rsid w:val="0AF538A0"/>
    <w:rsid w:val="0AF56CF6"/>
    <w:rsid w:val="0B0905DB"/>
    <w:rsid w:val="0B166598"/>
    <w:rsid w:val="0B2A6492"/>
    <w:rsid w:val="0B7014F9"/>
    <w:rsid w:val="0B7E5838"/>
    <w:rsid w:val="0B8B5742"/>
    <w:rsid w:val="0B8D3084"/>
    <w:rsid w:val="0BA75E34"/>
    <w:rsid w:val="0BA918FD"/>
    <w:rsid w:val="0BC21F2A"/>
    <w:rsid w:val="0BD20842"/>
    <w:rsid w:val="0BDD27BA"/>
    <w:rsid w:val="0C0D1390"/>
    <w:rsid w:val="0C22724E"/>
    <w:rsid w:val="0C263FAF"/>
    <w:rsid w:val="0C764120"/>
    <w:rsid w:val="0C801FD8"/>
    <w:rsid w:val="0C860623"/>
    <w:rsid w:val="0C8C23EB"/>
    <w:rsid w:val="0C983FEF"/>
    <w:rsid w:val="0C9E5184"/>
    <w:rsid w:val="0CB64AC7"/>
    <w:rsid w:val="0CB74ECB"/>
    <w:rsid w:val="0CBD0198"/>
    <w:rsid w:val="0CCC63C4"/>
    <w:rsid w:val="0CD21036"/>
    <w:rsid w:val="0D0041C2"/>
    <w:rsid w:val="0D00724C"/>
    <w:rsid w:val="0D095E61"/>
    <w:rsid w:val="0D20450F"/>
    <w:rsid w:val="0D3045B2"/>
    <w:rsid w:val="0D432110"/>
    <w:rsid w:val="0D4E2C0B"/>
    <w:rsid w:val="0D64390D"/>
    <w:rsid w:val="0D72581C"/>
    <w:rsid w:val="0D863978"/>
    <w:rsid w:val="0DB63607"/>
    <w:rsid w:val="0DCA532F"/>
    <w:rsid w:val="0DCD64CD"/>
    <w:rsid w:val="0DCF1A1D"/>
    <w:rsid w:val="0DEE735D"/>
    <w:rsid w:val="0DF37AA4"/>
    <w:rsid w:val="0E330D1D"/>
    <w:rsid w:val="0E4C09AE"/>
    <w:rsid w:val="0E533DCC"/>
    <w:rsid w:val="0E5E297C"/>
    <w:rsid w:val="0E8E0B08"/>
    <w:rsid w:val="0E8E2A8E"/>
    <w:rsid w:val="0E996478"/>
    <w:rsid w:val="0EB82AAE"/>
    <w:rsid w:val="0EC37E9D"/>
    <w:rsid w:val="0EE67E8C"/>
    <w:rsid w:val="0EED05BD"/>
    <w:rsid w:val="0EEF7042"/>
    <w:rsid w:val="0F0A318B"/>
    <w:rsid w:val="0F625DE6"/>
    <w:rsid w:val="0F6C6F31"/>
    <w:rsid w:val="0F814DE3"/>
    <w:rsid w:val="0F8523F6"/>
    <w:rsid w:val="0F8F2919"/>
    <w:rsid w:val="0FA40851"/>
    <w:rsid w:val="0FA4173A"/>
    <w:rsid w:val="0FAB6778"/>
    <w:rsid w:val="0FD30157"/>
    <w:rsid w:val="0FEC175D"/>
    <w:rsid w:val="0FF27E82"/>
    <w:rsid w:val="0FF30A02"/>
    <w:rsid w:val="102628F2"/>
    <w:rsid w:val="10311242"/>
    <w:rsid w:val="103A02A3"/>
    <w:rsid w:val="105E3B74"/>
    <w:rsid w:val="107570F2"/>
    <w:rsid w:val="108B5A3A"/>
    <w:rsid w:val="10B23C1B"/>
    <w:rsid w:val="10B56B44"/>
    <w:rsid w:val="10CD47B6"/>
    <w:rsid w:val="10DE46F4"/>
    <w:rsid w:val="10E47422"/>
    <w:rsid w:val="10E6512F"/>
    <w:rsid w:val="10ED0EE4"/>
    <w:rsid w:val="10ED1EB5"/>
    <w:rsid w:val="10FA1EB9"/>
    <w:rsid w:val="11166867"/>
    <w:rsid w:val="11294611"/>
    <w:rsid w:val="1133711E"/>
    <w:rsid w:val="11606C19"/>
    <w:rsid w:val="11702C3B"/>
    <w:rsid w:val="11875CD6"/>
    <w:rsid w:val="11893029"/>
    <w:rsid w:val="11A52F81"/>
    <w:rsid w:val="11BB6C0E"/>
    <w:rsid w:val="11BC53D4"/>
    <w:rsid w:val="11C82AF5"/>
    <w:rsid w:val="11E3450A"/>
    <w:rsid w:val="11F12261"/>
    <w:rsid w:val="11FD7552"/>
    <w:rsid w:val="121B7252"/>
    <w:rsid w:val="1250221C"/>
    <w:rsid w:val="12537C6E"/>
    <w:rsid w:val="12685A90"/>
    <w:rsid w:val="12B57A5E"/>
    <w:rsid w:val="12BB79BB"/>
    <w:rsid w:val="12C55CA7"/>
    <w:rsid w:val="12D27BC0"/>
    <w:rsid w:val="12D71BFA"/>
    <w:rsid w:val="13027754"/>
    <w:rsid w:val="13143719"/>
    <w:rsid w:val="1318508B"/>
    <w:rsid w:val="13371539"/>
    <w:rsid w:val="13381CA0"/>
    <w:rsid w:val="134775F1"/>
    <w:rsid w:val="13563E2D"/>
    <w:rsid w:val="136A04EF"/>
    <w:rsid w:val="137258F5"/>
    <w:rsid w:val="137743B6"/>
    <w:rsid w:val="138B1FB7"/>
    <w:rsid w:val="13981DE1"/>
    <w:rsid w:val="139D1E3A"/>
    <w:rsid w:val="13A23276"/>
    <w:rsid w:val="13AE4701"/>
    <w:rsid w:val="13CF4CBE"/>
    <w:rsid w:val="13E95226"/>
    <w:rsid w:val="13F24861"/>
    <w:rsid w:val="1404651C"/>
    <w:rsid w:val="144F06E2"/>
    <w:rsid w:val="14771B8F"/>
    <w:rsid w:val="147D3D92"/>
    <w:rsid w:val="14941D90"/>
    <w:rsid w:val="14C5527B"/>
    <w:rsid w:val="15045507"/>
    <w:rsid w:val="15205AAA"/>
    <w:rsid w:val="1527308B"/>
    <w:rsid w:val="153626DF"/>
    <w:rsid w:val="153B51B0"/>
    <w:rsid w:val="1544140D"/>
    <w:rsid w:val="154A6EAD"/>
    <w:rsid w:val="154C34AF"/>
    <w:rsid w:val="155A573E"/>
    <w:rsid w:val="156401C9"/>
    <w:rsid w:val="156E4A89"/>
    <w:rsid w:val="157440B8"/>
    <w:rsid w:val="15C63160"/>
    <w:rsid w:val="15EC20F8"/>
    <w:rsid w:val="15F01D7C"/>
    <w:rsid w:val="15F73229"/>
    <w:rsid w:val="16042948"/>
    <w:rsid w:val="161B576C"/>
    <w:rsid w:val="1638034C"/>
    <w:rsid w:val="165B43E2"/>
    <w:rsid w:val="166A6543"/>
    <w:rsid w:val="16965454"/>
    <w:rsid w:val="169F5C71"/>
    <w:rsid w:val="16A367CA"/>
    <w:rsid w:val="16BC1670"/>
    <w:rsid w:val="16BD6269"/>
    <w:rsid w:val="16C466FA"/>
    <w:rsid w:val="16E139B8"/>
    <w:rsid w:val="170314AD"/>
    <w:rsid w:val="17043384"/>
    <w:rsid w:val="1711153B"/>
    <w:rsid w:val="17162038"/>
    <w:rsid w:val="17464DB6"/>
    <w:rsid w:val="17481DC1"/>
    <w:rsid w:val="174A6144"/>
    <w:rsid w:val="174D485E"/>
    <w:rsid w:val="17712893"/>
    <w:rsid w:val="177A2227"/>
    <w:rsid w:val="178172FA"/>
    <w:rsid w:val="178F3A52"/>
    <w:rsid w:val="17A00294"/>
    <w:rsid w:val="17B831CA"/>
    <w:rsid w:val="17C73C2F"/>
    <w:rsid w:val="17D64575"/>
    <w:rsid w:val="17DC7999"/>
    <w:rsid w:val="17E25B2D"/>
    <w:rsid w:val="17F922C4"/>
    <w:rsid w:val="18071E5F"/>
    <w:rsid w:val="181478A9"/>
    <w:rsid w:val="181C5946"/>
    <w:rsid w:val="184C6C51"/>
    <w:rsid w:val="18512DF4"/>
    <w:rsid w:val="185F5AF5"/>
    <w:rsid w:val="187B5F54"/>
    <w:rsid w:val="188D4BC5"/>
    <w:rsid w:val="1899176C"/>
    <w:rsid w:val="18A426EF"/>
    <w:rsid w:val="18D63683"/>
    <w:rsid w:val="190E24C8"/>
    <w:rsid w:val="19134303"/>
    <w:rsid w:val="19204A06"/>
    <w:rsid w:val="19321C2F"/>
    <w:rsid w:val="193670E8"/>
    <w:rsid w:val="19565AF8"/>
    <w:rsid w:val="195C10B6"/>
    <w:rsid w:val="19673E6F"/>
    <w:rsid w:val="196E7B8C"/>
    <w:rsid w:val="197B4EFB"/>
    <w:rsid w:val="198C027D"/>
    <w:rsid w:val="199965F6"/>
    <w:rsid w:val="19B10603"/>
    <w:rsid w:val="19B64616"/>
    <w:rsid w:val="19C51A9E"/>
    <w:rsid w:val="19DA223E"/>
    <w:rsid w:val="19E730E8"/>
    <w:rsid w:val="19EE2EEF"/>
    <w:rsid w:val="19FD2DF8"/>
    <w:rsid w:val="1A0B084F"/>
    <w:rsid w:val="1A2C0D5A"/>
    <w:rsid w:val="1A4747B1"/>
    <w:rsid w:val="1A532308"/>
    <w:rsid w:val="1A5A5820"/>
    <w:rsid w:val="1A5C55E6"/>
    <w:rsid w:val="1A722C1C"/>
    <w:rsid w:val="1A8557C3"/>
    <w:rsid w:val="1A864185"/>
    <w:rsid w:val="1A8820AF"/>
    <w:rsid w:val="1AB27B86"/>
    <w:rsid w:val="1ACF0692"/>
    <w:rsid w:val="1AD156DE"/>
    <w:rsid w:val="1AE46781"/>
    <w:rsid w:val="1AEE6D35"/>
    <w:rsid w:val="1B000291"/>
    <w:rsid w:val="1B0164A1"/>
    <w:rsid w:val="1B01727B"/>
    <w:rsid w:val="1B020C11"/>
    <w:rsid w:val="1B1A20BA"/>
    <w:rsid w:val="1B41086C"/>
    <w:rsid w:val="1B44184C"/>
    <w:rsid w:val="1B445E44"/>
    <w:rsid w:val="1B4A7C91"/>
    <w:rsid w:val="1B5F3DD5"/>
    <w:rsid w:val="1B60136C"/>
    <w:rsid w:val="1B791B18"/>
    <w:rsid w:val="1B8A1975"/>
    <w:rsid w:val="1B973BEC"/>
    <w:rsid w:val="1BA218A4"/>
    <w:rsid w:val="1BA943DB"/>
    <w:rsid w:val="1BB2551D"/>
    <w:rsid w:val="1BB940ED"/>
    <w:rsid w:val="1BBF538D"/>
    <w:rsid w:val="1BCF0F80"/>
    <w:rsid w:val="1BD04567"/>
    <w:rsid w:val="1BDD6BB5"/>
    <w:rsid w:val="1BF8420C"/>
    <w:rsid w:val="1C1108BE"/>
    <w:rsid w:val="1C297E46"/>
    <w:rsid w:val="1C2B2A1F"/>
    <w:rsid w:val="1C2C4424"/>
    <w:rsid w:val="1C3676A5"/>
    <w:rsid w:val="1C3C21B2"/>
    <w:rsid w:val="1C451608"/>
    <w:rsid w:val="1C5136DD"/>
    <w:rsid w:val="1C546B75"/>
    <w:rsid w:val="1C5672B2"/>
    <w:rsid w:val="1CA00F21"/>
    <w:rsid w:val="1CCB40A9"/>
    <w:rsid w:val="1CD54CE6"/>
    <w:rsid w:val="1CDE07FC"/>
    <w:rsid w:val="1D1B6B94"/>
    <w:rsid w:val="1D1E619B"/>
    <w:rsid w:val="1D37116D"/>
    <w:rsid w:val="1D3964BB"/>
    <w:rsid w:val="1D437A04"/>
    <w:rsid w:val="1D48160D"/>
    <w:rsid w:val="1D4D7330"/>
    <w:rsid w:val="1D4E003A"/>
    <w:rsid w:val="1D573730"/>
    <w:rsid w:val="1D7D69EE"/>
    <w:rsid w:val="1D95183C"/>
    <w:rsid w:val="1D9634A2"/>
    <w:rsid w:val="1DBF7452"/>
    <w:rsid w:val="1DD56F14"/>
    <w:rsid w:val="1DD642A6"/>
    <w:rsid w:val="1DD8368D"/>
    <w:rsid w:val="1DEC38DC"/>
    <w:rsid w:val="1E04571B"/>
    <w:rsid w:val="1E0565FA"/>
    <w:rsid w:val="1E124838"/>
    <w:rsid w:val="1E1F2523"/>
    <w:rsid w:val="1E236E52"/>
    <w:rsid w:val="1E344EC9"/>
    <w:rsid w:val="1E471A17"/>
    <w:rsid w:val="1E53770C"/>
    <w:rsid w:val="1E601E98"/>
    <w:rsid w:val="1E6A76ED"/>
    <w:rsid w:val="1E8D7994"/>
    <w:rsid w:val="1EBD7A82"/>
    <w:rsid w:val="1EC5758B"/>
    <w:rsid w:val="1ED66513"/>
    <w:rsid w:val="1EE51A5B"/>
    <w:rsid w:val="1EE856E1"/>
    <w:rsid w:val="1EFC6B58"/>
    <w:rsid w:val="1F245C43"/>
    <w:rsid w:val="1F565622"/>
    <w:rsid w:val="1F640D02"/>
    <w:rsid w:val="1F753412"/>
    <w:rsid w:val="1F7E6926"/>
    <w:rsid w:val="1F8C0D22"/>
    <w:rsid w:val="1FA01830"/>
    <w:rsid w:val="1FA22274"/>
    <w:rsid w:val="1FBF7AB6"/>
    <w:rsid w:val="1FCA3F65"/>
    <w:rsid w:val="1FDA1374"/>
    <w:rsid w:val="1FF163F7"/>
    <w:rsid w:val="1FF169B1"/>
    <w:rsid w:val="1FF55B8E"/>
    <w:rsid w:val="1FFC5723"/>
    <w:rsid w:val="200B3A75"/>
    <w:rsid w:val="200C3A68"/>
    <w:rsid w:val="20115D2B"/>
    <w:rsid w:val="202D136E"/>
    <w:rsid w:val="204864E9"/>
    <w:rsid w:val="20496443"/>
    <w:rsid w:val="204A5802"/>
    <w:rsid w:val="20580CD0"/>
    <w:rsid w:val="206730A6"/>
    <w:rsid w:val="20680F4C"/>
    <w:rsid w:val="207602E0"/>
    <w:rsid w:val="20791987"/>
    <w:rsid w:val="207B29A9"/>
    <w:rsid w:val="20842535"/>
    <w:rsid w:val="20C87AB4"/>
    <w:rsid w:val="20CE31FC"/>
    <w:rsid w:val="20D71F60"/>
    <w:rsid w:val="20E71875"/>
    <w:rsid w:val="20FF12F7"/>
    <w:rsid w:val="21035C4E"/>
    <w:rsid w:val="21093946"/>
    <w:rsid w:val="21423DBC"/>
    <w:rsid w:val="21784710"/>
    <w:rsid w:val="21797A16"/>
    <w:rsid w:val="21A22ADC"/>
    <w:rsid w:val="21B3637E"/>
    <w:rsid w:val="21E65718"/>
    <w:rsid w:val="21F1712A"/>
    <w:rsid w:val="22192CA7"/>
    <w:rsid w:val="222B0D3E"/>
    <w:rsid w:val="222F15DA"/>
    <w:rsid w:val="228268CB"/>
    <w:rsid w:val="228C1F01"/>
    <w:rsid w:val="228D3849"/>
    <w:rsid w:val="22C60A08"/>
    <w:rsid w:val="22CD0ADB"/>
    <w:rsid w:val="22D54E4F"/>
    <w:rsid w:val="22D7285F"/>
    <w:rsid w:val="22D90F54"/>
    <w:rsid w:val="22EB62FD"/>
    <w:rsid w:val="22F21FE3"/>
    <w:rsid w:val="22F63731"/>
    <w:rsid w:val="230E68AD"/>
    <w:rsid w:val="23267F7F"/>
    <w:rsid w:val="23376EF9"/>
    <w:rsid w:val="23685460"/>
    <w:rsid w:val="23893489"/>
    <w:rsid w:val="23AB3B1D"/>
    <w:rsid w:val="23BA4837"/>
    <w:rsid w:val="23C36858"/>
    <w:rsid w:val="23CD03AD"/>
    <w:rsid w:val="23CE68C6"/>
    <w:rsid w:val="23E2431C"/>
    <w:rsid w:val="23E8289E"/>
    <w:rsid w:val="23F458E6"/>
    <w:rsid w:val="23FE4F2B"/>
    <w:rsid w:val="24013373"/>
    <w:rsid w:val="24070EAC"/>
    <w:rsid w:val="24080480"/>
    <w:rsid w:val="24255666"/>
    <w:rsid w:val="2444460D"/>
    <w:rsid w:val="244A1EE0"/>
    <w:rsid w:val="24505423"/>
    <w:rsid w:val="24507512"/>
    <w:rsid w:val="2451104B"/>
    <w:rsid w:val="245C4B47"/>
    <w:rsid w:val="24680E47"/>
    <w:rsid w:val="246E69F8"/>
    <w:rsid w:val="24773CA8"/>
    <w:rsid w:val="247F6E2B"/>
    <w:rsid w:val="2484676D"/>
    <w:rsid w:val="24A8586F"/>
    <w:rsid w:val="24B26D64"/>
    <w:rsid w:val="24BA2588"/>
    <w:rsid w:val="24BB62A3"/>
    <w:rsid w:val="24D86AF7"/>
    <w:rsid w:val="2509520E"/>
    <w:rsid w:val="252A3451"/>
    <w:rsid w:val="25394BB5"/>
    <w:rsid w:val="25414AEC"/>
    <w:rsid w:val="254B2016"/>
    <w:rsid w:val="257C4FDB"/>
    <w:rsid w:val="257D5EAD"/>
    <w:rsid w:val="258773FD"/>
    <w:rsid w:val="25B177F0"/>
    <w:rsid w:val="25B62B32"/>
    <w:rsid w:val="25BE4039"/>
    <w:rsid w:val="25DC7A2F"/>
    <w:rsid w:val="25E7542D"/>
    <w:rsid w:val="25FA692E"/>
    <w:rsid w:val="25FE0EE6"/>
    <w:rsid w:val="262D11D5"/>
    <w:rsid w:val="262D1E78"/>
    <w:rsid w:val="263F05DA"/>
    <w:rsid w:val="26411033"/>
    <w:rsid w:val="264C65B6"/>
    <w:rsid w:val="265974AF"/>
    <w:rsid w:val="266448D2"/>
    <w:rsid w:val="26902D20"/>
    <w:rsid w:val="269745BB"/>
    <w:rsid w:val="269B4B20"/>
    <w:rsid w:val="26AF2951"/>
    <w:rsid w:val="26B444EE"/>
    <w:rsid w:val="26FD702C"/>
    <w:rsid w:val="271855D9"/>
    <w:rsid w:val="273936A2"/>
    <w:rsid w:val="27437F68"/>
    <w:rsid w:val="2752028E"/>
    <w:rsid w:val="275B5BEE"/>
    <w:rsid w:val="27685D73"/>
    <w:rsid w:val="277C6743"/>
    <w:rsid w:val="27947D56"/>
    <w:rsid w:val="27992BAB"/>
    <w:rsid w:val="27A03667"/>
    <w:rsid w:val="27B54ABB"/>
    <w:rsid w:val="27B5694E"/>
    <w:rsid w:val="27C76437"/>
    <w:rsid w:val="27DB1DE5"/>
    <w:rsid w:val="27F30493"/>
    <w:rsid w:val="27F315C6"/>
    <w:rsid w:val="280A4BD5"/>
    <w:rsid w:val="28181F36"/>
    <w:rsid w:val="281F026C"/>
    <w:rsid w:val="2838132E"/>
    <w:rsid w:val="285E4611"/>
    <w:rsid w:val="28602447"/>
    <w:rsid w:val="286F45EB"/>
    <w:rsid w:val="28973C7D"/>
    <w:rsid w:val="28C131A9"/>
    <w:rsid w:val="28DE6927"/>
    <w:rsid w:val="28E93E00"/>
    <w:rsid w:val="28ED5C33"/>
    <w:rsid w:val="28F44F77"/>
    <w:rsid w:val="28FA2D00"/>
    <w:rsid w:val="2911005F"/>
    <w:rsid w:val="2929752D"/>
    <w:rsid w:val="29335FD8"/>
    <w:rsid w:val="29517BA9"/>
    <w:rsid w:val="29755D07"/>
    <w:rsid w:val="29762067"/>
    <w:rsid w:val="298D6DBC"/>
    <w:rsid w:val="299433CC"/>
    <w:rsid w:val="29BF0F6D"/>
    <w:rsid w:val="29C605F9"/>
    <w:rsid w:val="29D529CD"/>
    <w:rsid w:val="29E247F7"/>
    <w:rsid w:val="29F165BD"/>
    <w:rsid w:val="29FF7C13"/>
    <w:rsid w:val="2A4D7294"/>
    <w:rsid w:val="2A6879D1"/>
    <w:rsid w:val="2A6A64F0"/>
    <w:rsid w:val="2A723F19"/>
    <w:rsid w:val="2A8B3DA1"/>
    <w:rsid w:val="2AA1777A"/>
    <w:rsid w:val="2AD67484"/>
    <w:rsid w:val="2AE74FBA"/>
    <w:rsid w:val="2AF253B6"/>
    <w:rsid w:val="2B1D6A43"/>
    <w:rsid w:val="2B2A1233"/>
    <w:rsid w:val="2B2F2764"/>
    <w:rsid w:val="2B335B99"/>
    <w:rsid w:val="2B3C6F74"/>
    <w:rsid w:val="2B4A2896"/>
    <w:rsid w:val="2B5E6E61"/>
    <w:rsid w:val="2B615340"/>
    <w:rsid w:val="2B711569"/>
    <w:rsid w:val="2B9E0375"/>
    <w:rsid w:val="2BA721D8"/>
    <w:rsid w:val="2BBA1E71"/>
    <w:rsid w:val="2BC4500F"/>
    <w:rsid w:val="2BEB4342"/>
    <w:rsid w:val="2C1B5812"/>
    <w:rsid w:val="2C7258A3"/>
    <w:rsid w:val="2C7C0A8C"/>
    <w:rsid w:val="2C7C31C8"/>
    <w:rsid w:val="2C980510"/>
    <w:rsid w:val="2C982DAE"/>
    <w:rsid w:val="2CC849BE"/>
    <w:rsid w:val="2CDB2F75"/>
    <w:rsid w:val="2CF17F89"/>
    <w:rsid w:val="2CFA636F"/>
    <w:rsid w:val="2CFE4CC9"/>
    <w:rsid w:val="2D0C589D"/>
    <w:rsid w:val="2D224FE5"/>
    <w:rsid w:val="2D252EA9"/>
    <w:rsid w:val="2D42566A"/>
    <w:rsid w:val="2D48795C"/>
    <w:rsid w:val="2D4A2DEB"/>
    <w:rsid w:val="2D8522D4"/>
    <w:rsid w:val="2DA31703"/>
    <w:rsid w:val="2DA4658E"/>
    <w:rsid w:val="2DC353D9"/>
    <w:rsid w:val="2DCE0E4A"/>
    <w:rsid w:val="2DCE29FB"/>
    <w:rsid w:val="2DD70C9F"/>
    <w:rsid w:val="2DDD588A"/>
    <w:rsid w:val="2DEB5C7F"/>
    <w:rsid w:val="2DFA1C45"/>
    <w:rsid w:val="2E0715A2"/>
    <w:rsid w:val="2E19322A"/>
    <w:rsid w:val="2E3D6428"/>
    <w:rsid w:val="2E5B776B"/>
    <w:rsid w:val="2E5C10D4"/>
    <w:rsid w:val="2E5D657D"/>
    <w:rsid w:val="2E75216E"/>
    <w:rsid w:val="2EB6743D"/>
    <w:rsid w:val="2EB81EDF"/>
    <w:rsid w:val="2EBC017A"/>
    <w:rsid w:val="2F0823C4"/>
    <w:rsid w:val="2F11487A"/>
    <w:rsid w:val="2F23291E"/>
    <w:rsid w:val="2F36328F"/>
    <w:rsid w:val="2F4B6EDB"/>
    <w:rsid w:val="2F547B3F"/>
    <w:rsid w:val="2F6B62F0"/>
    <w:rsid w:val="2F704CD9"/>
    <w:rsid w:val="2F963A2D"/>
    <w:rsid w:val="2F9F18C9"/>
    <w:rsid w:val="2FB114D6"/>
    <w:rsid w:val="2FDC0707"/>
    <w:rsid w:val="2FE2081D"/>
    <w:rsid w:val="2FE343BE"/>
    <w:rsid w:val="30093C1A"/>
    <w:rsid w:val="3018275A"/>
    <w:rsid w:val="301C0CE0"/>
    <w:rsid w:val="302126DC"/>
    <w:rsid w:val="30274C20"/>
    <w:rsid w:val="30422F48"/>
    <w:rsid w:val="30456175"/>
    <w:rsid w:val="30715C07"/>
    <w:rsid w:val="307F0CBD"/>
    <w:rsid w:val="308648C6"/>
    <w:rsid w:val="30A823EE"/>
    <w:rsid w:val="30AD6A17"/>
    <w:rsid w:val="30B80BD6"/>
    <w:rsid w:val="30BD3355"/>
    <w:rsid w:val="30D74A69"/>
    <w:rsid w:val="30E76E0C"/>
    <w:rsid w:val="30F83352"/>
    <w:rsid w:val="30F86D68"/>
    <w:rsid w:val="31026791"/>
    <w:rsid w:val="310A2DEE"/>
    <w:rsid w:val="31307F94"/>
    <w:rsid w:val="31795BBB"/>
    <w:rsid w:val="317E2DAF"/>
    <w:rsid w:val="318A3638"/>
    <w:rsid w:val="31952C52"/>
    <w:rsid w:val="319658C6"/>
    <w:rsid w:val="31A03000"/>
    <w:rsid w:val="31BD51AF"/>
    <w:rsid w:val="31CD14BF"/>
    <w:rsid w:val="320929A4"/>
    <w:rsid w:val="32237378"/>
    <w:rsid w:val="323470A9"/>
    <w:rsid w:val="32634FFB"/>
    <w:rsid w:val="327313F8"/>
    <w:rsid w:val="328A3F83"/>
    <w:rsid w:val="32996B0C"/>
    <w:rsid w:val="32AB05BA"/>
    <w:rsid w:val="32BE2C5E"/>
    <w:rsid w:val="32BF6AD1"/>
    <w:rsid w:val="32C25AB5"/>
    <w:rsid w:val="32E81E59"/>
    <w:rsid w:val="32F61E44"/>
    <w:rsid w:val="32F87578"/>
    <w:rsid w:val="32F93C0E"/>
    <w:rsid w:val="330836B0"/>
    <w:rsid w:val="331444FE"/>
    <w:rsid w:val="33236A26"/>
    <w:rsid w:val="335A352B"/>
    <w:rsid w:val="3370147B"/>
    <w:rsid w:val="3380171B"/>
    <w:rsid w:val="338A3BEF"/>
    <w:rsid w:val="33A25FE4"/>
    <w:rsid w:val="33B26D0B"/>
    <w:rsid w:val="33B979E5"/>
    <w:rsid w:val="33D77F26"/>
    <w:rsid w:val="33D8385B"/>
    <w:rsid w:val="33E65D2B"/>
    <w:rsid w:val="340624CE"/>
    <w:rsid w:val="342710A5"/>
    <w:rsid w:val="34493D45"/>
    <w:rsid w:val="347351AD"/>
    <w:rsid w:val="347A0D30"/>
    <w:rsid w:val="348A2A7A"/>
    <w:rsid w:val="34B763FA"/>
    <w:rsid w:val="35141341"/>
    <w:rsid w:val="352D0D9F"/>
    <w:rsid w:val="355A4633"/>
    <w:rsid w:val="355C4507"/>
    <w:rsid w:val="356C5812"/>
    <w:rsid w:val="35A964F7"/>
    <w:rsid w:val="35AF3689"/>
    <w:rsid w:val="35BA4ED0"/>
    <w:rsid w:val="35BB4EDE"/>
    <w:rsid w:val="35BF4267"/>
    <w:rsid w:val="35F449E5"/>
    <w:rsid w:val="35F85688"/>
    <w:rsid w:val="360423AF"/>
    <w:rsid w:val="36074310"/>
    <w:rsid w:val="360E5AD5"/>
    <w:rsid w:val="36171190"/>
    <w:rsid w:val="362F5B8E"/>
    <w:rsid w:val="363005AB"/>
    <w:rsid w:val="363157CD"/>
    <w:rsid w:val="363530D4"/>
    <w:rsid w:val="365D3666"/>
    <w:rsid w:val="36673ED1"/>
    <w:rsid w:val="36772279"/>
    <w:rsid w:val="368C4CDE"/>
    <w:rsid w:val="368E04A4"/>
    <w:rsid w:val="36AB4D7A"/>
    <w:rsid w:val="36C438B8"/>
    <w:rsid w:val="36CE70AF"/>
    <w:rsid w:val="36CF0576"/>
    <w:rsid w:val="36D240FF"/>
    <w:rsid w:val="36DE63BD"/>
    <w:rsid w:val="36F50DCD"/>
    <w:rsid w:val="36F729EE"/>
    <w:rsid w:val="37141FB5"/>
    <w:rsid w:val="37333158"/>
    <w:rsid w:val="37364473"/>
    <w:rsid w:val="374B1F21"/>
    <w:rsid w:val="3753320B"/>
    <w:rsid w:val="37673715"/>
    <w:rsid w:val="3788408D"/>
    <w:rsid w:val="378E7EBD"/>
    <w:rsid w:val="37E767F6"/>
    <w:rsid w:val="380E7D1C"/>
    <w:rsid w:val="3823134B"/>
    <w:rsid w:val="382B1EC2"/>
    <w:rsid w:val="382C6CAF"/>
    <w:rsid w:val="38822921"/>
    <w:rsid w:val="3899208D"/>
    <w:rsid w:val="38C2262F"/>
    <w:rsid w:val="38D75EA8"/>
    <w:rsid w:val="38E03D96"/>
    <w:rsid w:val="390F4AF5"/>
    <w:rsid w:val="3919401C"/>
    <w:rsid w:val="39245FD7"/>
    <w:rsid w:val="392E2E67"/>
    <w:rsid w:val="393C6320"/>
    <w:rsid w:val="394B69FF"/>
    <w:rsid w:val="395C63BC"/>
    <w:rsid w:val="3964069F"/>
    <w:rsid w:val="39664E96"/>
    <w:rsid w:val="39AB0A01"/>
    <w:rsid w:val="39C14CA6"/>
    <w:rsid w:val="39CF656E"/>
    <w:rsid w:val="39D54C2E"/>
    <w:rsid w:val="39D62AA6"/>
    <w:rsid w:val="39D83643"/>
    <w:rsid w:val="39DD0B13"/>
    <w:rsid w:val="3A062663"/>
    <w:rsid w:val="3A0C6CE8"/>
    <w:rsid w:val="3A0F3F06"/>
    <w:rsid w:val="3A13383A"/>
    <w:rsid w:val="3A1E0383"/>
    <w:rsid w:val="3A321AE4"/>
    <w:rsid w:val="3A533D52"/>
    <w:rsid w:val="3A5D26A7"/>
    <w:rsid w:val="3A6D457E"/>
    <w:rsid w:val="3A812101"/>
    <w:rsid w:val="3A86248B"/>
    <w:rsid w:val="3A8D409B"/>
    <w:rsid w:val="3AA4725D"/>
    <w:rsid w:val="3AAA7282"/>
    <w:rsid w:val="3AAC0B63"/>
    <w:rsid w:val="3AD577D8"/>
    <w:rsid w:val="3ADE31D0"/>
    <w:rsid w:val="3AF33B67"/>
    <w:rsid w:val="3B0675ED"/>
    <w:rsid w:val="3B0E7984"/>
    <w:rsid w:val="3B24322D"/>
    <w:rsid w:val="3B37428E"/>
    <w:rsid w:val="3B44496B"/>
    <w:rsid w:val="3B490A0E"/>
    <w:rsid w:val="3B4B5310"/>
    <w:rsid w:val="3B5E7817"/>
    <w:rsid w:val="3B761419"/>
    <w:rsid w:val="3B812E2B"/>
    <w:rsid w:val="3B9514E7"/>
    <w:rsid w:val="3BA53928"/>
    <w:rsid w:val="3BC43B0A"/>
    <w:rsid w:val="3BC656CC"/>
    <w:rsid w:val="3BC8398E"/>
    <w:rsid w:val="3BDB50CA"/>
    <w:rsid w:val="3BDB5185"/>
    <w:rsid w:val="3BE43C85"/>
    <w:rsid w:val="3C0510CC"/>
    <w:rsid w:val="3C18391A"/>
    <w:rsid w:val="3C487459"/>
    <w:rsid w:val="3C4A7A83"/>
    <w:rsid w:val="3C533241"/>
    <w:rsid w:val="3C5537AC"/>
    <w:rsid w:val="3C582878"/>
    <w:rsid w:val="3C642299"/>
    <w:rsid w:val="3C742638"/>
    <w:rsid w:val="3C7A7105"/>
    <w:rsid w:val="3C7F2FDF"/>
    <w:rsid w:val="3C870A18"/>
    <w:rsid w:val="3C991A8F"/>
    <w:rsid w:val="3C9A16AE"/>
    <w:rsid w:val="3CA0625C"/>
    <w:rsid w:val="3CA956D7"/>
    <w:rsid w:val="3CB8772F"/>
    <w:rsid w:val="3CD31A0B"/>
    <w:rsid w:val="3CD554FE"/>
    <w:rsid w:val="3CDA2E13"/>
    <w:rsid w:val="3CE13B89"/>
    <w:rsid w:val="3CF655FF"/>
    <w:rsid w:val="3D2A5459"/>
    <w:rsid w:val="3D443701"/>
    <w:rsid w:val="3D5D0EA3"/>
    <w:rsid w:val="3D5F75D9"/>
    <w:rsid w:val="3D60263A"/>
    <w:rsid w:val="3D6E2F9F"/>
    <w:rsid w:val="3D8B267B"/>
    <w:rsid w:val="3D9B6FD6"/>
    <w:rsid w:val="3D9F5B47"/>
    <w:rsid w:val="3DC45D86"/>
    <w:rsid w:val="3DCF17BB"/>
    <w:rsid w:val="3DED5F59"/>
    <w:rsid w:val="3DF7368E"/>
    <w:rsid w:val="3E2530A0"/>
    <w:rsid w:val="3E5339FC"/>
    <w:rsid w:val="3E930B9F"/>
    <w:rsid w:val="3E941A17"/>
    <w:rsid w:val="3EAC0B4C"/>
    <w:rsid w:val="3EAE7867"/>
    <w:rsid w:val="3EC9763C"/>
    <w:rsid w:val="3ECE54F0"/>
    <w:rsid w:val="3ECE6ADA"/>
    <w:rsid w:val="3ECF3396"/>
    <w:rsid w:val="3EE02360"/>
    <w:rsid w:val="3EED4311"/>
    <w:rsid w:val="3F111454"/>
    <w:rsid w:val="3F1853E3"/>
    <w:rsid w:val="3F39611C"/>
    <w:rsid w:val="3F404196"/>
    <w:rsid w:val="3F7052F8"/>
    <w:rsid w:val="3F776F4E"/>
    <w:rsid w:val="3F7F3FF5"/>
    <w:rsid w:val="3F852D24"/>
    <w:rsid w:val="3F866F98"/>
    <w:rsid w:val="3F942404"/>
    <w:rsid w:val="3F965C95"/>
    <w:rsid w:val="3FA44490"/>
    <w:rsid w:val="3FA741AA"/>
    <w:rsid w:val="3FB60E05"/>
    <w:rsid w:val="3FE04DD4"/>
    <w:rsid w:val="3FE6571F"/>
    <w:rsid w:val="40116F32"/>
    <w:rsid w:val="405F67A8"/>
    <w:rsid w:val="4062115D"/>
    <w:rsid w:val="4063646E"/>
    <w:rsid w:val="40645007"/>
    <w:rsid w:val="407555E7"/>
    <w:rsid w:val="40900D8A"/>
    <w:rsid w:val="409F3C05"/>
    <w:rsid w:val="40B55CD6"/>
    <w:rsid w:val="40CA0893"/>
    <w:rsid w:val="40CB6A87"/>
    <w:rsid w:val="40E844D2"/>
    <w:rsid w:val="413B3F45"/>
    <w:rsid w:val="413C1924"/>
    <w:rsid w:val="41491E04"/>
    <w:rsid w:val="414C2B55"/>
    <w:rsid w:val="41616B5A"/>
    <w:rsid w:val="41935A3D"/>
    <w:rsid w:val="41B255D5"/>
    <w:rsid w:val="41B46A39"/>
    <w:rsid w:val="41C351C2"/>
    <w:rsid w:val="41C72AB6"/>
    <w:rsid w:val="41EF085D"/>
    <w:rsid w:val="42121C82"/>
    <w:rsid w:val="421F20B3"/>
    <w:rsid w:val="4231148C"/>
    <w:rsid w:val="4241774E"/>
    <w:rsid w:val="424E40E0"/>
    <w:rsid w:val="425A6777"/>
    <w:rsid w:val="426C5B2A"/>
    <w:rsid w:val="42703127"/>
    <w:rsid w:val="427B1FC3"/>
    <w:rsid w:val="4288282F"/>
    <w:rsid w:val="429E0D8B"/>
    <w:rsid w:val="42A96471"/>
    <w:rsid w:val="42AE6651"/>
    <w:rsid w:val="42C15219"/>
    <w:rsid w:val="42DC3FAC"/>
    <w:rsid w:val="43000FFC"/>
    <w:rsid w:val="43005D51"/>
    <w:rsid w:val="43172091"/>
    <w:rsid w:val="4328270E"/>
    <w:rsid w:val="43365F29"/>
    <w:rsid w:val="433B2A71"/>
    <w:rsid w:val="433E0BDC"/>
    <w:rsid w:val="434067C1"/>
    <w:rsid w:val="43452A69"/>
    <w:rsid w:val="434C66CA"/>
    <w:rsid w:val="434E4703"/>
    <w:rsid w:val="43A05F5E"/>
    <w:rsid w:val="43A9784C"/>
    <w:rsid w:val="43AF0625"/>
    <w:rsid w:val="43BD1834"/>
    <w:rsid w:val="43E55264"/>
    <w:rsid w:val="43F27CB0"/>
    <w:rsid w:val="43FA5D2A"/>
    <w:rsid w:val="44094F80"/>
    <w:rsid w:val="44133C8B"/>
    <w:rsid w:val="44186FA0"/>
    <w:rsid w:val="448A1F96"/>
    <w:rsid w:val="449437FB"/>
    <w:rsid w:val="449549B1"/>
    <w:rsid w:val="44A34B4E"/>
    <w:rsid w:val="44A63A26"/>
    <w:rsid w:val="44BF78C6"/>
    <w:rsid w:val="44C41C9A"/>
    <w:rsid w:val="44D31E9F"/>
    <w:rsid w:val="44F209D1"/>
    <w:rsid w:val="4502792A"/>
    <w:rsid w:val="450334E7"/>
    <w:rsid w:val="4547660F"/>
    <w:rsid w:val="4553356C"/>
    <w:rsid w:val="4557466A"/>
    <w:rsid w:val="45617CA7"/>
    <w:rsid w:val="458026B3"/>
    <w:rsid w:val="458A79ED"/>
    <w:rsid w:val="45995272"/>
    <w:rsid w:val="45A5073B"/>
    <w:rsid w:val="45B52393"/>
    <w:rsid w:val="45B81D77"/>
    <w:rsid w:val="45B95C33"/>
    <w:rsid w:val="45D85278"/>
    <w:rsid w:val="45F41BAD"/>
    <w:rsid w:val="460C122B"/>
    <w:rsid w:val="4612496D"/>
    <w:rsid w:val="461F3A02"/>
    <w:rsid w:val="46232D3A"/>
    <w:rsid w:val="46324086"/>
    <w:rsid w:val="46354293"/>
    <w:rsid w:val="4678274D"/>
    <w:rsid w:val="46790386"/>
    <w:rsid w:val="46A00CEC"/>
    <w:rsid w:val="46BF41FE"/>
    <w:rsid w:val="46CA6FC1"/>
    <w:rsid w:val="46EF7D2F"/>
    <w:rsid w:val="470D7687"/>
    <w:rsid w:val="47260D02"/>
    <w:rsid w:val="472A0F2E"/>
    <w:rsid w:val="472A3D6D"/>
    <w:rsid w:val="472C2C38"/>
    <w:rsid w:val="472D43AF"/>
    <w:rsid w:val="474D0F0B"/>
    <w:rsid w:val="475E682A"/>
    <w:rsid w:val="47655DCC"/>
    <w:rsid w:val="47681C9D"/>
    <w:rsid w:val="478B4FBC"/>
    <w:rsid w:val="479A3CBD"/>
    <w:rsid w:val="47C61030"/>
    <w:rsid w:val="47C71D01"/>
    <w:rsid w:val="47CE60A6"/>
    <w:rsid w:val="47DD7A9B"/>
    <w:rsid w:val="47F164D8"/>
    <w:rsid w:val="480E64A3"/>
    <w:rsid w:val="481808F4"/>
    <w:rsid w:val="483F6F7C"/>
    <w:rsid w:val="48586E19"/>
    <w:rsid w:val="486D7AD0"/>
    <w:rsid w:val="48705220"/>
    <w:rsid w:val="487D1F7A"/>
    <w:rsid w:val="4892500E"/>
    <w:rsid w:val="48E02D52"/>
    <w:rsid w:val="491E5C9E"/>
    <w:rsid w:val="492367D1"/>
    <w:rsid w:val="492D095B"/>
    <w:rsid w:val="4934565B"/>
    <w:rsid w:val="493D340D"/>
    <w:rsid w:val="49461631"/>
    <w:rsid w:val="495E6EDD"/>
    <w:rsid w:val="496D7BD1"/>
    <w:rsid w:val="49D1233B"/>
    <w:rsid w:val="49ED07F1"/>
    <w:rsid w:val="49FB0644"/>
    <w:rsid w:val="4A004F4D"/>
    <w:rsid w:val="4A0D72B6"/>
    <w:rsid w:val="4A112F6C"/>
    <w:rsid w:val="4A1F52F2"/>
    <w:rsid w:val="4A462AF7"/>
    <w:rsid w:val="4A5E7FF1"/>
    <w:rsid w:val="4A8B577D"/>
    <w:rsid w:val="4A9C2B4C"/>
    <w:rsid w:val="4AAF7DD1"/>
    <w:rsid w:val="4AD33F43"/>
    <w:rsid w:val="4AE2529C"/>
    <w:rsid w:val="4AEF2209"/>
    <w:rsid w:val="4AF07621"/>
    <w:rsid w:val="4B2948DD"/>
    <w:rsid w:val="4B503258"/>
    <w:rsid w:val="4B5F676F"/>
    <w:rsid w:val="4B677985"/>
    <w:rsid w:val="4B764EFC"/>
    <w:rsid w:val="4B7E121E"/>
    <w:rsid w:val="4B8A6394"/>
    <w:rsid w:val="4B8E2E8F"/>
    <w:rsid w:val="4BC7596A"/>
    <w:rsid w:val="4BD804E8"/>
    <w:rsid w:val="4BE1585A"/>
    <w:rsid w:val="4BFD0613"/>
    <w:rsid w:val="4C0539A4"/>
    <w:rsid w:val="4C072A3F"/>
    <w:rsid w:val="4C0E1BA7"/>
    <w:rsid w:val="4C2339D0"/>
    <w:rsid w:val="4C2A27DA"/>
    <w:rsid w:val="4C3D7696"/>
    <w:rsid w:val="4C525100"/>
    <w:rsid w:val="4C5D3F65"/>
    <w:rsid w:val="4C6369CF"/>
    <w:rsid w:val="4C77773D"/>
    <w:rsid w:val="4C835BE1"/>
    <w:rsid w:val="4C877EAC"/>
    <w:rsid w:val="4C997D3D"/>
    <w:rsid w:val="4CA74C86"/>
    <w:rsid w:val="4CB6105E"/>
    <w:rsid w:val="4CE06FD6"/>
    <w:rsid w:val="4CE10A19"/>
    <w:rsid w:val="4CE85A7B"/>
    <w:rsid w:val="4D1465C0"/>
    <w:rsid w:val="4D285D7A"/>
    <w:rsid w:val="4D286446"/>
    <w:rsid w:val="4D557496"/>
    <w:rsid w:val="4D74631E"/>
    <w:rsid w:val="4D754EE8"/>
    <w:rsid w:val="4D7935A1"/>
    <w:rsid w:val="4D7F1FE7"/>
    <w:rsid w:val="4D9F4034"/>
    <w:rsid w:val="4DBD1531"/>
    <w:rsid w:val="4DC0581D"/>
    <w:rsid w:val="4DD40965"/>
    <w:rsid w:val="4DDC5803"/>
    <w:rsid w:val="4DE67C80"/>
    <w:rsid w:val="4DFE7EF9"/>
    <w:rsid w:val="4E2A4ED9"/>
    <w:rsid w:val="4E4C6CDE"/>
    <w:rsid w:val="4E5A2B49"/>
    <w:rsid w:val="4E604A70"/>
    <w:rsid w:val="4E791BD4"/>
    <w:rsid w:val="4E7961D8"/>
    <w:rsid w:val="4E97535A"/>
    <w:rsid w:val="4EB613B1"/>
    <w:rsid w:val="4EBB2BF9"/>
    <w:rsid w:val="4ECD4664"/>
    <w:rsid w:val="4ECF3E77"/>
    <w:rsid w:val="4EDF7B45"/>
    <w:rsid w:val="4F144BD3"/>
    <w:rsid w:val="4F175788"/>
    <w:rsid w:val="4F1A5E73"/>
    <w:rsid w:val="4F2E4499"/>
    <w:rsid w:val="4F6A6B6A"/>
    <w:rsid w:val="4F873FEF"/>
    <w:rsid w:val="4F8D0BED"/>
    <w:rsid w:val="4F910A17"/>
    <w:rsid w:val="4F951BA1"/>
    <w:rsid w:val="4F97477C"/>
    <w:rsid w:val="4FAD5BCC"/>
    <w:rsid w:val="4FB63608"/>
    <w:rsid w:val="4FC254E0"/>
    <w:rsid w:val="4FC85C13"/>
    <w:rsid w:val="4FCC0FCF"/>
    <w:rsid w:val="4FD76083"/>
    <w:rsid w:val="508376AF"/>
    <w:rsid w:val="508441A2"/>
    <w:rsid w:val="509D48C3"/>
    <w:rsid w:val="50AD07D4"/>
    <w:rsid w:val="50B0630B"/>
    <w:rsid w:val="50B2178D"/>
    <w:rsid w:val="50C6448F"/>
    <w:rsid w:val="50D94023"/>
    <w:rsid w:val="50DA4E50"/>
    <w:rsid w:val="50FD2ABF"/>
    <w:rsid w:val="50FE385D"/>
    <w:rsid w:val="51071FF6"/>
    <w:rsid w:val="510F125A"/>
    <w:rsid w:val="512B79F4"/>
    <w:rsid w:val="51464F64"/>
    <w:rsid w:val="51467CDA"/>
    <w:rsid w:val="514F2600"/>
    <w:rsid w:val="516422C4"/>
    <w:rsid w:val="516C0069"/>
    <w:rsid w:val="51723ED1"/>
    <w:rsid w:val="51745BFE"/>
    <w:rsid w:val="51787274"/>
    <w:rsid w:val="519970A4"/>
    <w:rsid w:val="51AE2D6A"/>
    <w:rsid w:val="51E11F77"/>
    <w:rsid w:val="51E830F3"/>
    <w:rsid w:val="51E960FE"/>
    <w:rsid w:val="52047189"/>
    <w:rsid w:val="520D12FD"/>
    <w:rsid w:val="522E40CB"/>
    <w:rsid w:val="523B15A0"/>
    <w:rsid w:val="52451943"/>
    <w:rsid w:val="52524B07"/>
    <w:rsid w:val="52536E53"/>
    <w:rsid w:val="525D6547"/>
    <w:rsid w:val="528C52A1"/>
    <w:rsid w:val="528F13CE"/>
    <w:rsid w:val="52A55499"/>
    <w:rsid w:val="52DD052A"/>
    <w:rsid w:val="52F30ADF"/>
    <w:rsid w:val="52FF44FF"/>
    <w:rsid w:val="53276597"/>
    <w:rsid w:val="53357296"/>
    <w:rsid w:val="53462189"/>
    <w:rsid w:val="53790468"/>
    <w:rsid w:val="53855803"/>
    <w:rsid w:val="538B53EE"/>
    <w:rsid w:val="53933CCD"/>
    <w:rsid w:val="539F76D5"/>
    <w:rsid w:val="53AB5CA3"/>
    <w:rsid w:val="53CA3096"/>
    <w:rsid w:val="53E45EE1"/>
    <w:rsid w:val="54003B0A"/>
    <w:rsid w:val="54113C2B"/>
    <w:rsid w:val="54235E44"/>
    <w:rsid w:val="54256B89"/>
    <w:rsid w:val="54306306"/>
    <w:rsid w:val="5439137D"/>
    <w:rsid w:val="544D3ECB"/>
    <w:rsid w:val="544E33D6"/>
    <w:rsid w:val="54516487"/>
    <w:rsid w:val="54623E0F"/>
    <w:rsid w:val="546B098E"/>
    <w:rsid w:val="54711880"/>
    <w:rsid w:val="547C59D9"/>
    <w:rsid w:val="547D335E"/>
    <w:rsid w:val="549D1C54"/>
    <w:rsid w:val="549D29D4"/>
    <w:rsid w:val="54E353C1"/>
    <w:rsid w:val="54EA6B05"/>
    <w:rsid w:val="54EB2798"/>
    <w:rsid w:val="550E61D7"/>
    <w:rsid w:val="551E2F1F"/>
    <w:rsid w:val="55404943"/>
    <w:rsid w:val="554C71A1"/>
    <w:rsid w:val="556914DB"/>
    <w:rsid w:val="5572196E"/>
    <w:rsid w:val="557A0219"/>
    <w:rsid w:val="557B52D1"/>
    <w:rsid w:val="557D4CB9"/>
    <w:rsid w:val="558922E0"/>
    <w:rsid w:val="559F1A7F"/>
    <w:rsid w:val="55A63D03"/>
    <w:rsid w:val="55AD04C2"/>
    <w:rsid w:val="55B5549E"/>
    <w:rsid w:val="55C82177"/>
    <w:rsid w:val="55D403CA"/>
    <w:rsid w:val="55F23A96"/>
    <w:rsid w:val="55F93093"/>
    <w:rsid w:val="56026CC0"/>
    <w:rsid w:val="561100F5"/>
    <w:rsid w:val="561702A4"/>
    <w:rsid w:val="563841F5"/>
    <w:rsid w:val="563C65FD"/>
    <w:rsid w:val="564D0CF2"/>
    <w:rsid w:val="566A3CEF"/>
    <w:rsid w:val="566A6B68"/>
    <w:rsid w:val="568D20C3"/>
    <w:rsid w:val="569C0C67"/>
    <w:rsid w:val="56B63AAE"/>
    <w:rsid w:val="56EF7459"/>
    <w:rsid w:val="56F16305"/>
    <w:rsid w:val="572C786B"/>
    <w:rsid w:val="57380F43"/>
    <w:rsid w:val="57526E82"/>
    <w:rsid w:val="57580178"/>
    <w:rsid w:val="576A3F98"/>
    <w:rsid w:val="579964CB"/>
    <w:rsid w:val="579D270E"/>
    <w:rsid w:val="57AA1FC3"/>
    <w:rsid w:val="57C06C15"/>
    <w:rsid w:val="57C57F13"/>
    <w:rsid w:val="57EC1481"/>
    <w:rsid w:val="57FE07F6"/>
    <w:rsid w:val="581E49BE"/>
    <w:rsid w:val="582133FB"/>
    <w:rsid w:val="5825230F"/>
    <w:rsid w:val="583F706D"/>
    <w:rsid w:val="584439C7"/>
    <w:rsid w:val="58444EA6"/>
    <w:rsid w:val="58464641"/>
    <w:rsid w:val="585934B0"/>
    <w:rsid w:val="586B5008"/>
    <w:rsid w:val="588C680E"/>
    <w:rsid w:val="5899463F"/>
    <w:rsid w:val="58AB4442"/>
    <w:rsid w:val="58AC12B4"/>
    <w:rsid w:val="58CB2197"/>
    <w:rsid w:val="58D52227"/>
    <w:rsid w:val="58E6516A"/>
    <w:rsid w:val="592F1BDA"/>
    <w:rsid w:val="593C1E6A"/>
    <w:rsid w:val="59403DE4"/>
    <w:rsid w:val="59610E45"/>
    <w:rsid w:val="596F2D5A"/>
    <w:rsid w:val="597478C4"/>
    <w:rsid w:val="59903A3D"/>
    <w:rsid w:val="599D7CCD"/>
    <w:rsid w:val="59A3053A"/>
    <w:rsid w:val="59A3693A"/>
    <w:rsid w:val="59C5358D"/>
    <w:rsid w:val="59CF4A4B"/>
    <w:rsid w:val="59E56CE5"/>
    <w:rsid w:val="59F66DC3"/>
    <w:rsid w:val="5A046C8E"/>
    <w:rsid w:val="5A4C48CC"/>
    <w:rsid w:val="5A5C2772"/>
    <w:rsid w:val="5A5E7297"/>
    <w:rsid w:val="5A71759E"/>
    <w:rsid w:val="5A7267A4"/>
    <w:rsid w:val="5A7678E2"/>
    <w:rsid w:val="5A8C7B9A"/>
    <w:rsid w:val="5AAC03F4"/>
    <w:rsid w:val="5AC84F0E"/>
    <w:rsid w:val="5ADE0C0D"/>
    <w:rsid w:val="5AE17390"/>
    <w:rsid w:val="5B1D7779"/>
    <w:rsid w:val="5B1E67F7"/>
    <w:rsid w:val="5B240778"/>
    <w:rsid w:val="5B4A2F9B"/>
    <w:rsid w:val="5B777DA7"/>
    <w:rsid w:val="5B7812C3"/>
    <w:rsid w:val="5B7B025E"/>
    <w:rsid w:val="5B89104C"/>
    <w:rsid w:val="5B894980"/>
    <w:rsid w:val="5B9641BF"/>
    <w:rsid w:val="5BA72895"/>
    <w:rsid w:val="5BC23FE7"/>
    <w:rsid w:val="5BEA740E"/>
    <w:rsid w:val="5BEE05DC"/>
    <w:rsid w:val="5BF877CF"/>
    <w:rsid w:val="5BFC464C"/>
    <w:rsid w:val="5C05787A"/>
    <w:rsid w:val="5C175DF0"/>
    <w:rsid w:val="5C1A58A1"/>
    <w:rsid w:val="5C3B4DCF"/>
    <w:rsid w:val="5C617435"/>
    <w:rsid w:val="5C6C0BCF"/>
    <w:rsid w:val="5C6D3ED5"/>
    <w:rsid w:val="5C925784"/>
    <w:rsid w:val="5CB21767"/>
    <w:rsid w:val="5CBA601D"/>
    <w:rsid w:val="5CC210F8"/>
    <w:rsid w:val="5CCD5D20"/>
    <w:rsid w:val="5CD656D0"/>
    <w:rsid w:val="5CE86CA8"/>
    <w:rsid w:val="5CE90371"/>
    <w:rsid w:val="5CEE0786"/>
    <w:rsid w:val="5CF14304"/>
    <w:rsid w:val="5D1563AA"/>
    <w:rsid w:val="5D172432"/>
    <w:rsid w:val="5D336E59"/>
    <w:rsid w:val="5D59253B"/>
    <w:rsid w:val="5D5F722C"/>
    <w:rsid w:val="5D6740FE"/>
    <w:rsid w:val="5D6C6A97"/>
    <w:rsid w:val="5D7B1CB5"/>
    <w:rsid w:val="5D8A3264"/>
    <w:rsid w:val="5D912434"/>
    <w:rsid w:val="5DBC2C4F"/>
    <w:rsid w:val="5DC17EB7"/>
    <w:rsid w:val="5DCE763C"/>
    <w:rsid w:val="5DD42924"/>
    <w:rsid w:val="5DDD0D77"/>
    <w:rsid w:val="5DE579FF"/>
    <w:rsid w:val="5E0E2137"/>
    <w:rsid w:val="5E145665"/>
    <w:rsid w:val="5E2C2BEB"/>
    <w:rsid w:val="5E311DF7"/>
    <w:rsid w:val="5E313F95"/>
    <w:rsid w:val="5E43085D"/>
    <w:rsid w:val="5E68458F"/>
    <w:rsid w:val="5E7E2056"/>
    <w:rsid w:val="5E844868"/>
    <w:rsid w:val="5E9E36B6"/>
    <w:rsid w:val="5EA12AA1"/>
    <w:rsid w:val="5EAD37FF"/>
    <w:rsid w:val="5EDD7724"/>
    <w:rsid w:val="5EDF463C"/>
    <w:rsid w:val="5EEC129E"/>
    <w:rsid w:val="5EEF138E"/>
    <w:rsid w:val="5EF57074"/>
    <w:rsid w:val="5EFE12F6"/>
    <w:rsid w:val="5F000D86"/>
    <w:rsid w:val="5F0C64E8"/>
    <w:rsid w:val="5F0F36CF"/>
    <w:rsid w:val="5F2B3F58"/>
    <w:rsid w:val="5F5C6B4A"/>
    <w:rsid w:val="5F8107BE"/>
    <w:rsid w:val="5FAE7996"/>
    <w:rsid w:val="5FAF504F"/>
    <w:rsid w:val="5FC660D2"/>
    <w:rsid w:val="5FD3218B"/>
    <w:rsid w:val="5FEA56CC"/>
    <w:rsid w:val="5FF059DC"/>
    <w:rsid w:val="6009550A"/>
    <w:rsid w:val="602100E5"/>
    <w:rsid w:val="60364AFE"/>
    <w:rsid w:val="603C1D9B"/>
    <w:rsid w:val="604150B5"/>
    <w:rsid w:val="604D6789"/>
    <w:rsid w:val="6057376C"/>
    <w:rsid w:val="60611465"/>
    <w:rsid w:val="606822C2"/>
    <w:rsid w:val="607253BA"/>
    <w:rsid w:val="607876B2"/>
    <w:rsid w:val="607A465F"/>
    <w:rsid w:val="60852FCA"/>
    <w:rsid w:val="60A2199F"/>
    <w:rsid w:val="60BA1362"/>
    <w:rsid w:val="60DF5907"/>
    <w:rsid w:val="60E7056F"/>
    <w:rsid w:val="611465FA"/>
    <w:rsid w:val="612A0521"/>
    <w:rsid w:val="61325F07"/>
    <w:rsid w:val="614A7906"/>
    <w:rsid w:val="61694F06"/>
    <w:rsid w:val="617E4A0B"/>
    <w:rsid w:val="618319B9"/>
    <w:rsid w:val="618656D4"/>
    <w:rsid w:val="61943BC6"/>
    <w:rsid w:val="619D691A"/>
    <w:rsid w:val="61C27B7A"/>
    <w:rsid w:val="61C5649D"/>
    <w:rsid w:val="61EA61F5"/>
    <w:rsid w:val="620019D5"/>
    <w:rsid w:val="62127D0E"/>
    <w:rsid w:val="62182211"/>
    <w:rsid w:val="62366077"/>
    <w:rsid w:val="624435AB"/>
    <w:rsid w:val="624D69D1"/>
    <w:rsid w:val="624F4404"/>
    <w:rsid w:val="62645E76"/>
    <w:rsid w:val="6267597D"/>
    <w:rsid w:val="626F7B3B"/>
    <w:rsid w:val="6275139A"/>
    <w:rsid w:val="627A649D"/>
    <w:rsid w:val="62820090"/>
    <w:rsid w:val="628643A7"/>
    <w:rsid w:val="629D3B22"/>
    <w:rsid w:val="62A0122C"/>
    <w:rsid w:val="62A110D0"/>
    <w:rsid w:val="62A41664"/>
    <w:rsid w:val="62B158B0"/>
    <w:rsid w:val="62C91C96"/>
    <w:rsid w:val="62CD40D7"/>
    <w:rsid w:val="62E601AE"/>
    <w:rsid w:val="62E606F6"/>
    <w:rsid w:val="62F36172"/>
    <w:rsid w:val="62F56844"/>
    <w:rsid w:val="62F71272"/>
    <w:rsid w:val="63022E80"/>
    <w:rsid w:val="631539A9"/>
    <w:rsid w:val="631A3632"/>
    <w:rsid w:val="632B117E"/>
    <w:rsid w:val="632E2978"/>
    <w:rsid w:val="6364562E"/>
    <w:rsid w:val="6367429A"/>
    <w:rsid w:val="63684709"/>
    <w:rsid w:val="63885CF2"/>
    <w:rsid w:val="63AA0263"/>
    <w:rsid w:val="63AC13CF"/>
    <w:rsid w:val="63EA0DDE"/>
    <w:rsid w:val="63FA694E"/>
    <w:rsid w:val="64505B00"/>
    <w:rsid w:val="645B0E26"/>
    <w:rsid w:val="646E1DB7"/>
    <w:rsid w:val="6470354F"/>
    <w:rsid w:val="6474374B"/>
    <w:rsid w:val="64802BC0"/>
    <w:rsid w:val="649165D8"/>
    <w:rsid w:val="64AE1A85"/>
    <w:rsid w:val="64B16A70"/>
    <w:rsid w:val="64C5110D"/>
    <w:rsid w:val="64C901B9"/>
    <w:rsid w:val="64CB2A58"/>
    <w:rsid w:val="64D6431E"/>
    <w:rsid w:val="64E708BE"/>
    <w:rsid w:val="64F75BBA"/>
    <w:rsid w:val="650477DB"/>
    <w:rsid w:val="65095329"/>
    <w:rsid w:val="650B0C87"/>
    <w:rsid w:val="6512216A"/>
    <w:rsid w:val="65144E20"/>
    <w:rsid w:val="651D1539"/>
    <w:rsid w:val="65243ABF"/>
    <w:rsid w:val="652749CC"/>
    <w:rsid w:val="65450431"/>
    <w:rsid w:val="6546450D"/>
    <w:rsid w:val="65473B1F"/>
    <w:rsid w:val="65496229"/>
    <w:rsid w:val="658B6F61"/>
    <w:rsid w:val="659276D8"/>
    <w:rsid w:val="65C41CCF"/>
    <w:rsid w:val="65FF6ADB"/>
    <w:rsid w:val="66270462"/>
    <w:rsid w:val="66282C45"/>
    <w:rsid w:val="662944F0"/>
    <w:rsid w:val="66364A14"/>
    <w:rsid w:val="663A3449"/>
    <w:rsid w:val="66707123"/>
    <w:rsid w:val="668B6C25"/>
    <w:rsid w:val="669B54B8"/>
    <w:rsid w:val="66C819CB"/>
    <w:rsid w:val="66CD4F67"/>
    <w:rsid w:val="66DD6054"/>
    <w:rsid w:val="66FC178D"/>
    <w:rsid w:val="672134A5"/>
    <w:rsid w:val="67221095"/>
    <w:rsid w:val="672215AE"/>
    <w:rsid w:val="67315C41"/>
    <w:rsid w:val="6738371B"/>
    <w:rsid w:val="673A12C4"/>
    <w:rsid w:val="67403AFE"/>
    <w:rsid w:val="67502282"/>
    <w:rsid w:val="675F052C"/>
    <w:rsid w:val="677947E4"/>
    <w:rsid w:val="679F6CB6"/>
    <w:rsid w:val="67C03219"/>
    <w:rsid w:val="67E26E0E"/>
    <w:rsid w:val="67EF238B"/>
    <w:rsid w:val="68126370"/>
    <w:rsid w:val="68160A5B"/>
    <w:rsid w:val="68202B57"/>
    <w:rsid w:val="682306DA"/>
    <w:rsid w:val="6824131E"/>
    <w:rsid w:val="682C49DE"/>
    <w:rsid w:val="683718AD"/>
    <w:rsid w:val="683A35AD"/>
    <w:rsid w:val="686F7042"/>
    <w:rsid w:val="68756A6B"/>
    <w:rsid w:val="68760E9D"/>
    <w:rsid w:val="68887340"/>
    <w:rsid w:val="688F6FDB"/>
    <w:rsid w:val="689F31C6"/>
    <w:rsid w:val="68B075A9"/>
    <w:rsid w:val="68D2652E"/>
    <w:rsid w:val="68E40600"/>
    <w:rsid w:val="68FF6BB9"/>
    <w:rsid w:val="69066DA7"/>
    <w:rsid w:val="69071421"/>
    <w:rsid w:val="691720AA"/>
    <w:rsid w:val="69192408"/>
    <w:rsid w:val="694A32E2"/>
    <w:rsid w:val="694E679B"/>
    <w:rsid w:val="695C62A7"/>
    <w:rsid w:val="69645577"/>
    <w:rsid w:val="69650B64"/>
    <w:rsid w:val="696754C0"/>
    <w:rsid w:val="69877457"/>
    <w:rsid w:val="699902CE"/>
    <w:rsid w:val="699A4A57"/>
    <w:rsid w:val="69AE3CFC"/>
    <w:rsid w:val="69C438F7"/>
    <w:rsid w:val="69CB472F"/>
    <w:rsid w:val="6A0118B4"/>
    <w:rsid w:val="6A127854"/>
    <w:rsid w:val="6A1A58A9"/>
    <w:rsid w:val="6A30666D"/>
    <w:rsid w:val="6A317304"/>
    <w:rsid w:val="6A38160C"/>
    <w:rsid w:val="6A3B47E8"/>
    <w:rsid w:val="6A516054"/>
    <w:rsid w:val="6A62317B"/>
    <w:rsid w:val="6A675236"/>
    <w:rsid w:val="6A7F3CBE"/>
    <w:rsid w:val="6A934A90"/>
    <w:rsid w:val="6A9430C0"/>
    <w:rsid w:val="6AA861E4"/>
    <w:rsid w:val="6ADB5718"/>
    <w:rsid w:val="6AE86336"/>
    <w:rsid w:val="6AFA5239"/>
    <w:rsid w:val="6B0668A0"/>
    <w:rsid w:val="6B112735"/>
    <w:rsid w:val="6B1E3D33"/>
    <w:rsid w:val="6B1F02EF"/>
    <w:rsid w:val="6B255713"/>
    <w:rsid w:val="6B3D77ED"/>
    <w:rsid w:val="6B5952FE"/>
    <w:rsid w:val="6B5A13DD"/>
    <w:rsid w:val="6B723D74"/>
    <w:rsid w:val="6B9D1DFB"/>
    <w:rsid w:val="6BA20C6C"/>
    <w:rsid w:val="6BA878F5"/>
    <w:rsid w:val="6BAA2045"/>
    <w:rsid w:val="6BCB742F"/>
    <w:rsid w:val="6BDA1CBE"/>
    <w:rsid w:val="6BEA5594"/>
    <w:rsid w:val="6C081B57"/>
    <w:rsid w:val="6C0C5D06"/>
    <w:rsid w:val="6C1B78DA"/>
    <w:rsid w:val="6C210F14"/>
    <w:rsid w:val="6C3545A3"/>
    <w:rsid w:val="6C4727F0"/>
    <w:rsid w:val="6C484020"/>
    <w:rsid w:val="6C4A6134"/>
    <w:rsid w:val="6C677222"/>
    <w:rsid w:val="6C70502F"/>
    <w:rsid w:val="6C744ABD"/>
    <w:rsid w:val="6C9008AA"/>
    <w:rsid w:val="6C9E0598"/>
    <w:rsid w:val="6CA66761"/>
    <w:rsid w:val="6CCC6A97"/>
    <w:rsid w:val="6CD3474E"/>
    <w:rsid w:val="6CD607F2"/>
    <w:rsid w:val="6CE33F15"/>
    <w:rsid w:val="6D381FB5"/>
    <w:rsid w:val="6D4248DA"/>
    <w:rsid w:val="6D462062"/>
    <w:rsid w:val="6D4F4519"/>
    <w:rsid w:val="6D6B17DB"/>
    <w:rsid w:val="6D925F1E"/>
    <w:rsid w:val="6D9272AB"/>
    <w:rsid w:val="6DA75EE3"/>
    <w:rsid w:val="6DBA7E44"/>
    <w:rsid w:val="6DC4209D"/>
    <w:rsid w:val="6DCA696B"/>
    <w:rsid w:val="6DCB7186"/>
    <w:rsid w:val="6DCF6D62"/>
    <w:rsid w:val="6E1C746E"/>
    <w:rsid w:val="6E3813F7"/>
    <w:rsid w:val="6E383980"/>
    <w:rsid w:val="6E7E2ED2"/>
    <w:rsid w:val="6E9C0BB7"/>
    <w:rsid w:val="6EAF13B0"/>
    <w:rsid w:val="6EC120A7"/>
    <w:rsid w:val="6ECD7997"/>
    <w:rsid w:val="6ED93D29"/>
    <w:rsid w:val="6EEA22F1"/>
    <w:rsid w:val="6EEB4ACA"/>
    <w:rsid w:val="6F0427DB"/>
    <w:rsid w:val="6F0D727B"/>
    <w:rsid w:val="6F1D763B"/>
    <w:rsid w:val="6F2C21A6"/>
    <w:rsid w:val="6F511C71"/>
    <w:rsid w:val="6F6A6F87"/>
    <w:rsid w:val="6F7C5B5E"/>
    <w:rsid w:val="6F9F19C8"/>
    <w:rsid w:val="6FA40537"/>
    <w:rsid w:val="703A45DF"/>
    <w:rsid w:val="70453FD5"/>
    <w:rsid w:val="706862F2"/>
    <w:rsid w:val="706B711E"/>
    <w:rsid w:val="70704A62"/>
    <w:rsid w:val="707B05EA"/>
    <w:rsid w:val="7098557C"/>
    <w:rsid w:val="70A63B44"/>
    <w:rsid w:val="70B95C77"/>
    <w:rsid w:val="70C00723"/>
    <w:rsid w:val="70E30DF6"/>
    <w:rsid w:val="70F02047"/>
    <w:rsid w:val="70F255A3"/>
    <w:rsid w:val="71061E72"/>
    <w:rsid w:val="711054E4"/>
    <w:rsid w:val="711C553F"/>
    <w:rsid w:val="71244701"/>
    <w:rsid w:val="71294F68"/>
    <w:rsid w:val="7136408B"/>
    <w:rsid w:val="714443CD"/>
    <w:rsid w:val="71643CDA"/>
    <w:rsid w:val="71741589"/>
    <w:rsid w:val="7176575F"/>
    <w:rsid w:val="717A30DD"/>
    <w:rsid w:val="71954786"/>
    <w:rsid w:val="71A84B1D"/>
    <w:rsid w:val="71B34CD4"/>
    <w:rsid w:val="71BE3178"/>
    <w:rsid w:val="71C2718E"/>
    <w:rsid w:val="71D70727"/>
    <w:rsid w:val="71E16DC5"/>
    <w:rsid w:val="71EC06CD"/>
    <w:rsid w:val="71FD1ABF"/>
    <w:rsid w:val="71FD6D32"/>
    <w:rsid w:val="7203166A"/>
    <w:rsid w:val="7214645E"/>
    <w:rsid w:val="722B1220"/>
    <w:rsid w:val="723710F0"/>
    <w:rsid w:val="72497E0C"/>
    <w:rsid w:val="72673B0D"/>
    <w:rsid w:val="727F515C"/>
    <w:rsid w:val="72864323"/>
    <w:rsid w:val="72AB53F7"/>
    <w:rsid w:val="72AD044B"/>
    <w:rsid w:val="72D17F6F"/>
    <w:rsid w:val="72DC3800"/>
    <w:rsid w:val="72EA2594"/>
    <w:rsid w:val="7311557E"/>
    <w:rsid w:val="735319CC"/>
    <w:rsid w:val="73556F8F"/>
    <w:rsid w:val="73676F9E"/>
    <w:rsid w:val="73745AFF"/>
    <w:rsid w:val="737A3662"/>
    <w:rsid w:val="73946D68"/>
    <w:rsid w:val="739A79A2"/>
    <w:rsid w:val="73B13DE9"/>
    <w:rsid w:val="73C34F1A"/>
    <w:rsid w:val="73D3215A"/>
    <w:rsid w:val="73ED7F54"/>
    <w:rsid w:val="73F613EB"/>
    <w:rsid w:val="73F95F73"/>
    <w:rsid w:val="742D752B"/>
    <w:rsid w:val="74320986"/>
    <w:rsid w:val="743953BB"/>
    <w:rsid w:val="74496958"/>
    <w:rsid w:val="74662214"/>
    <w:rsid w:val="747D69B0"/>
    <w:rsid w:val="7494223A"/>
    <w:rsid w:val="749F1DA6"/>
    <w:rsid w:val="74A327D5"/>
    <w:rsid w:val="74A53923"/>
    <w:rsid w:val="74A5590B"/>
    <w:rsid w:val="74AD0AA7"/>
    <w:rsid w:val="74AD74D5"/>
    <w:rsid w:val="74AF79A3"/>
    <w:rsid w:val="74BC3E2C"/>
    <w:rsid w:val="74D9149D"/>
    <w:rsid w:val="75240A1F"/>
    <w:rsid w:val="75321535"/>
    <w:rsid w:val="754D4A79"/>
    <w:rsid w:val="757E495B"/>
    <w:rsid w:val="75AD0024"/>
    <w:rsid w:val="75AE1D83"/>
    <w:rsid w:val="75E25A98"/>
    <w:rsid w:val="75E64408"/>
    <w:rsid w:val="761D7AFD"/>
    <w:rsid w:val="7634440E"/>
    <w:rsid w:val="76366CDD"/>
    <w:rsid w:val="76520687"/>
    <w:rsid w:val="76694EF3"/>
    <w:rsid w:val="766A4D9E"/>
    <w:rsid w:val="76712304"/>
    <w:rsid w:val="767D6785"/>
    <w:rsid w:val="76892FC3"/>
    <w:rsid w:val="769623C4"/>
    <w:rsid w:val="76A20E65"/>
    <w:rsid w:val="76C21E56"/>
    <w:rsid w:val="76C43BEE"/>
    <w:rsid w:val="76DD3FC6"/>
    <w:rsid w:val="76E61386"/>
    <w:rsid w:val="76ED6C7D"/>
    <w:rsid w:val="77026FA3"/>
    <w:rsid w:val="7706566E"/>
    <w:rsid w:val="770A6D68"/>
    <w:rsid w:val="7717449C"/>
    <w:rsid w:val="77204A34"/>
    <w:rsid w:val="772C3CC8"/>
    <w:rsid w:val="77576BFC"/>
    <w:rsid w:val="77591E8C"/>
    <w:rsid w:val="776D1BAD"/>
    <w:rsid w:val="777149FA"/>
    <w:rsid w:val="7773456A"/>
    <w:rsid w:val="77793D2C"/>
    <w:rsid w:val="777D77DC"/>
    <w:rsid w:val="7785241E"/>
    <w:rsid w:val="7788480B"/>
    <w:rsid w:val="77AB005B"/>
    <w:rsid w:val="77B72CDF"/>
    <w:rsid w:val="77D957DD"/>
    <w:rsid w:val="77FA5123"/>
    <w:rsid w:val="781725FC"/>
    <w:rsid w:val="782B6DF2"/>
    <w:rsid w:val="782C47DD"/>
    <w:rsid w:val="782F7FD0"/>
    <w:rsid w:val="78326DBB"/>
    <w:rsid w:val="78585E31"/>
    <w:rsid w:val="785A1D8C"/>
    <w:rsid w:val="78883BB2"/>
    <w:rsid w:val="789806DB"/>
    <w:rsid w:val="789A3B10"/>
    <w:rsid w:val="78AC528F"/>
    <w:rsid w:val="78AD1FB9"/>
    <w:rsid w:val="78C37304"/>
    <w:rsid w:val="78C7037B"/>
    <w:rsid w:val="78F01C10"/>
    <w:rsid w:val="78FC27EE"/>
    <w:rsid w:val="78FF0FF6"/>
    <w:rsid w:val="79237D5A"/>
    <w:rsid w:val="794F2C70"/>
    <w:rsid w:val="7965077A"/>
    <w:rsid w:val="796A22BD"/>
    <w:rsid w:val="797809E2"/>
    <w:rsid w:val="79786C0A"/>
    <w:rsid w:val="798D2EFF"/>
    <w:rsid w:val="799B25DE"/>
    <w:rsid w:val="79A35367"/>
    <w:rsid w:val="79E17C9E"/>
    <w:rsid w:val="79E21A08"/>
    <w:rsid w:val="79EA70ED"/>
    <w:rsid w:val="79F92604"/>
    <w:rsid w:val="7A1614B1"/>
    <w:rsid w:val="7A1B3605"/>
    <w:rsid w:val="7A3B2499"/>
    <w:rsid w:val="7A4E3422"/>
    <w:rsid w:val="7A5A3BCA"/>
    <w:rsid w:val="7A74736B"/>
    <w:rsid w:val="7A767A71"/>
    <w:rsid w:val="7A7A5EFE"/>
    <w:rsid w:val="7A874D5D"/>
    <w:rsid w:val="7A8D2D9A"/>
    <w:rsid w:val="7A8E0A4B"/>
    <w:rsid w:val="7A8E0BFB"/>
    <w:rsid w:val="7AC67D59"/>
    <w:rsid w:val="7AD23566"/>
    <w:rsid w:val="7AE11836"/>
    <w:rsid w:val="7B0346BB"/>
    <w:rsid w:val="7B0716B2"/>
    <w:rsid w:val="7B250F3D"/>
    <w:rsid w:val="7B326E51"/>
    <w:rsid w:val="7B396ABB"/>
    <w:rsid w:val="7B5B2737"/>
    <w:rsid w:val="7B7B40EF"/>
    <w:rsid w:val="7B8F3766"/>
    <w:rsid w:val="7B9435A3"/>
    <w:rsid w:val="7BA70478"/>
    <w:rsid w:val="7BC206A2"/>
    <w:rsid w:val="7BC53D75"/>
    <w:rsid w:val="7BD94421"/>
    <w:rsid w:val="7BF1001E"/>
    <w:rsid w:val="7BFF7237"/>
    <w:rsid w:val="7C200205"/>
    <w:rsid w:val="7C435ECF"/>
    <w:rsid w:val="7C596A1E"/>
    <w:rsid w:val="7C6815BA"/>
    <w:rsid w:val="7C74226B"/>
    <w:rsid w:val="7C8A5F03"/>
    <w:rsid w:val="7C9346C1"/>
    <w:rsid w:val="7C9F3716"/>
    <w:rsid w:val="7CAC6536"/>
    <w:rsid w:val="7CB77FAE"/>
    <w:rsid w:val="7CCF7C9C"/>
    <w:rsid w:val="7CD50C92"/>
    <w:rsid w:val="7CD876BF"/>
    <w:rsid w:val="7CE1458F"/>
    <w:rsid w:val="7CE93CB7"/>
    <w:rsid w:val="7D00260D"/>
    <w:rsid w:val="7D285FC5"/>
    <w:rsid w:val="7D2D7519"/>
    <w:rsid w:val="7D360C47"/>
    <w:rsid w:val="7D455AF1"/>
    <w:rsid w:val="7D803034"/>
    <w:rsid w:val="7D846C26"/>
    <w:rsid w:val="7D904D5B"/>
    <w:rsid w:val="7DA90F59"/>
    <w:rsid w:val="7DA94BFC"/>
    <w:rsid w:val="7DB02D70"/>
    <w:rsid w:val="7DE3308D"/>
    <w:rsid w:val="7DF169D5"/>
    <w:rsid w:val="7DF803DA"/>
    <w:rsid w:val="7E026593"/>
    <w:rsid w:val="7E1966FB"/>
    <w:rsid w:val="7E283449"/>
    <w:rsid w:val="7E4E2ADF"/>
    <w:rsid w:val="7E5D3A1C"/>
    <w:rsid w:val="7E8671D9"/>
    <w:rsid w:val="7EB42BF6"/>
    <w:rsid w:val="7EC26A3A"/>
    <w:rsid w:val="7EDB0E24"/>
    <w:rsid w:val="7EDB34B2"/>
    <w:rsid w:val="7EDD0EAB"/>
    <w:rsid w:val="7F2204FB"/>
    <w:rsid w:val="7F2D32A7"/>
    <w:rsid w:val="7F2F166A"/>
    <w:rsid w:val="7F5A032A"/>
    <w:rsid w:val="7F730533"/>
    <w:rsid w:val="7F7743CF"/>
    <w:rsid w:val="7F7A420B"/>
    <w:rsid w:val="7F7C630A"/>
    <w:rsid w:val="7F9E621C"/>
    <w:rsid w:val="7FA046BF"/>
    <w:rsid w:val="7FA3147F"/>
    <w:rsid w:val="7FDA7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semiHidden/>
    <w:qFormat/>
    <w:rPr>
      <w:rFonts w:eastAsia="仿宋_GB2312"/>
      <w:sz w:val="30"/>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annotation subject"/>
    <w:basedOn w:val="a3"/>
    <w:next w:val="a3"/>
    <w:link w:val="Char3"/>
    <w:uiPriority w:val="99"/>
    <w:semiHidden/>
    <w:unhideWhenUsed/>
    <w:qFormat/>
    <w:rPr>
      <w:b/>
      <w:bCs/>
    </w:rPr>
  </w:style>
  <w:style w:type="table" w:styleId="aa">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7"/>
    <w:uiPriority w:val="99"/>
    <w:semiHidden/>
    <w:qFormat/>
    <w:rPr>
      <w:sz w:val="18"/>
      <w:szCs w:val="18"/>
    </w:rPr>
  </w:style>
  <w:style w:type="character" w:customStyle="1" w:styleId="Char1">
    <w:name w:val="页脚 Char"/>
    <w:basedOn w:val="a0"/>
    <w:link w:val="a6"/>
    <w:uiPriority w:val="99"/>
    <w:semiHidden/>
    <w:qFormat/>
    <w:rPr>
      <w:sz w:val="18"/>
      <w:szCs w:val="18"/>
    </w:rPr>
  </w:style>
  <w:style w:type="paragraph" w:styleId="ac">
    <w:name w:val="List Paragraph"/>
    <w:basedOn w:val="a"/>
    <w:uiPriority w:val="34"/>
    <w:qFormat/>
    <w:pPr>
      <w:ind w:firstLineChars="200" w:firstLine="420"/>
    </w:pPr>
  </w:style>
  <w:style w:type="character" w:customStyle="1" w:styleId="Char0">
    <w:name w:val="批注框文本 Char"/>
    <w:basedOn w:val="a0"/>
    <w:link w:val="a5"/>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9"/>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semiHidden/>
    <w:qFormat/>
    <w:rPr>
      <w:rFonts w:eastAsia="仿宋_GB2312"/>
      <w:sz w:val="30"/>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annotation subject"/>
    <w:basedOn w:val="a3"/>
    <w:next w:val="a3"/>
    <w:link w:val="Char3"/>
    <w:uiPriority w:val="99"/>
    <w:semiHidden/>
    <w:unhideWhenUsed/>
    <w:qFormat/>
    <w:rPr>
      <w:b/>
      <w:bCs/>
    </w:rPr>
  </w:style>
  <w:style w:type="table" w:styleId="aa">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7"/>
    <w:uiPriority w:val="99"/>
    <w:semiHidden/>
    <w:qFormat/>
    <w:rPr>
      <w:sz w:val="18"/>
      <w:szCs w:val="18"/>
    </w:rPr>
  </w:style>
  <w:style w:type="character" w:customStyle="1" w:styleId="Char1">
    <w:name w:val="页脚 Char"/>
    <w:basedOn w:val="a0"/>
    <w:link w:val="a6"/>
    <w:uiPriority w:val="99"/>
    <w:semiHidden/>
    <w:qFormat/>
    <w:rPr>
      <w:sz w:val="18"/>
      <w:szCs w:val="18"/>
    </w:rPr>
  </w:style>
  <w:style w:type="paragraph" w:styleId="ac">
    <w:name w:val="List Paragraph"/>
    <w:basedOn w:val="a"/>
    <w:uiPriority w:val="34"/>
    <w:qFormat/>
    <w:pPr>
      <w:ind w:firstLineChars="200" w:firstLine="420"/>
    </w:pPr>
  </w:style>
  <w:style w:type="character" w:customStyle="1" w:styleId="Char0">
    <w:name w:val="批注框文本 Char"/>
    <w:basedOn w:val="a0"/>
    <w:link w:val="a5"/>
    <w:uiPriority w:val="99"/>
    <w:semiHidden/>
    <w:qFormat/>
    <w:rPr>
      <w:kern w:val="2"/>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9"/>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10819197-7C9A-4A7C-98A3-51341AD94994}">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4</Pages>
  <Words>452</Words>
  <Characters>2577</Characters>
  <Application>Microsoft Office Word</Application>
  <DocSecurity>0</DocSecurity>
  <Lines>21</Lines>
  <Paragraphs>6</Paragraphs>
  <ScaleCrop>false</ScaleCrop>
  <Company>Microsoft</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钟桂娴</cp:lastModifiedBy>
  <cp:revision>71</cp:revision>
  <cp:lastPrinted>2022-05-20T06:55:00Z</cp:lastPrinted>
  <dcterms:created xsi:type="dcterms:W3CDTF">2022-01-20T02:22:00Z</dcterms:created>
  <dcterms:modified xsi:type="dcterms:W3CDTF">2022-05-20T06:55:00Z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0715C8EC0B0E48D6AA430A8E7712C2D0</vt:lpwstr>
  </property>
  <property fmtid="{D5CDD505-2E9C-101B-9397-08002B2CF9AE}" pid="4" name="commondata">
    <vt:lpwstr>eyJoZGlkIjoiYjgzMzNjMTNjMWY0ZWFjNzRlMGNmZDFlNTA2ZjEyOWYifQ==</vt:lpwstr>
  </property>
</Properties>
</file>