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spacing w:line="360" w:lineRule="auto"/>
        <w:jc w:val="center"/>
        <w:rPr>
          <w:rFonts w:hint="eastAsia" w:ascii="仿宋" w:hAnsi="仿宋" w:eastAsia="仿宋" w:cs="仿宋"/>
          <w:b/>
          <w:sz w:val="36"/>
          <w:szCs w:val="36"/>
          <w:highlight w:val="none"/>
          <w:lang w:val="en-US" w:eastAsia="zh-CN"/>
        </w:rPr>
      </w:pPr>
      <w:r>
        <w:rPr>
          <w:rFonts w:hint="eastAsia" w:ascii="仿宋" w:hAnsi="仿宋" w:eastAsia="仿宋" w:cs="仿宋"/>
          <w:b/>
          <w:sz w:val="36"/>
          <w:szCs w:val="36"/>
          <w:highlight w:val="none"/>
        </w:rPr>
        <w:t>南沙全民文化体育综合体项目</w:t>
      </w:r>
      <w:r>
        <w:rPr>
          <w:rFonts w:hint="eastAsia" w:ascii="仿宋" w:hAnsi="仿宋" w:eastAsia="仿宋" w:cs="仿宋"/>
          <w:b/>
          <w:sz w:val="36"/>
          <w:szCs w:val="36"/>
          <w:highlight w:val="none"/>
          <w:lang w:val="en-US" w:eastAsia="zh-CN"/>
        </w:rPr>
        <w:t>-</w:t>
      </w:r>
    </w:p>
    <w:p>
      <w:pPr>
        <w:adjustRightInd w:val="0"/>
        <w:snapToGrid w:val="0"/>
        <w:spacing w:line="360" w:lineRule="auto"/>
        <w:jc w:val="center"/>
        <w:rPr>
          <w:rFonts w:hint="eastAsia" w:ascii="仿宋_GB2312" w:hAnsi="宋体" w:eastAsia="仿宋_GB2312" w:cs="宋体"/>
          <w:b/>
          <w:bCs/>
          <w:kern w:val="0"/>
          <w:sz w:val="36"/>
          <w:szCs w:val="36"/>
          <w:highlight w:val="none"/>
        </w:rPr>
      </w:pPr>
      <w:r>
        <w:rPr>
          <w:rFonts w:hint="eastAsia" w:ascii="仿宋" w:hAnsi="仿宋" w:eastAsia="仿宋" w:cs="仿宋"/>
          <w:b/>
          <w:sz w:val="36"/>
          <w:szCs w:val="36"/>
          <w:highlight w:val="none"/>
        </w:rPr>
        <w:t>综合体育场及热身场</w:t>
      </w:r>
      <w:r>
        <w:rPr>
          <w:rFonts w:hint="eastAsia" w:ascii="仿宋" w:hAnsi="仿宋" w:eastAsia="仿宋" w:cs="仿宋"/>
          <w:b/>
          <w:sz w:val="36"/>
          <w:szCs w:val="36"/>
          <w:highlight w:val="none"/>
          <w:lang w:eastAsia="zh-CN"/>
        </w:rPr>
        <w:t>消防</w:t>
      </w:r>
      <w:r>
        <w:rPr>
          <w:rFonts w:hint="eastAsia" w:ascii="仿宋" w:hAnsi="仿宋" w:eastAsia="仿宋" w:cs="仿宋"/>
          <w:b/>
          <w:sz w:val="36"/>
          <w:szCs w:val="36"/>
          <w:highlight w:val="none"/>
        </w:rPr>
        <w:t>工程</w:t>
      </w:r>
      <w:r>
        <w:rPr>
          <w:rFonts w:hint="eastAsia" w:ascii="仿宋_GB2312" w:hAnsi="宋体" w:eastAsia="仿宋_GB2312" w:cs="宋体"/>
          <w:b/>
          <w:bCs/>
          <w:kern w:val="0"/>
          <w:sz w:val="36"/>
          <w:szCs w:val="36"/>
          <w:highlight w:val="none"/>
        </w:rPr>
        <w:t>投标报价说明</w:t>
      </w:r>
    </w:p>
    <w:p>
      <w:pPr>
        <w:adjustRightInd w:val="0"/>
        <w:snapToGrid w:val="0"/>
        <w:spacing w:line="360" w:lineRule="auto"/>
        <w:jc w:val="center"/>
        <w:rPr>
          <w:rFonts w:hint="eastAsia" w:ascii="仿宋_GB2312" w:hAnsi="宋体" w:eastAsia="仿宋_GB2312" w:cs="宋体"/>
          <w:b/>
          <w:bCs/>
          <w:kern w:val="0"/>
          <w:sz w:val="36"/>
          <w:szCs w:val="36"/>
          <w:highlight w:val="none"/>
        </w:rPr>
      </w:pPr>
    </w:p>
    <w:p>
      <w:pPr>
        <w:spacing w:line="360" w:lineRule="auto"/>
        <w:ind w:firstLine="632" w:firstLineChars="225"/>
        <w:outlineLvl w:val="0"/>
        <w:rPr>
          <w:rFonts w:hint="eastAsia" w:ascii="仿宋_GB2312" w:eastAsia="仿宋_GB2312"/>
          <w:b/>
          <w:bCs/>
          <w:sz w:val="28"/>
          <w:szCs w:val="28"/>
          <w:highlight w:val="none"/>
          <w:lang w:val="en-US" w:eastAsia="zh-CN"/>
        </w:rPr>
      </w:pPr>
      <w:r>
        <w:rPr>
          <w:rFonts w:hint="eastAsia" w:ascii="仿宋_GB2312" w:eastAsia="仿宋_GB2312"/>
          <w:b/>
          <w:bCs/>
          <w:sz w:val="28"/>
          <w:szCs w:val="28"/>
          <w:highlight w:val="none"/>
          <w:lang w:val="en-US" w:eastAsia="zh-CN"/>
        </w:rPr>
        <w:t>一、工程概况</w:t>
      </w:r>
    </w:p>
    <w:p>
      <w:pPr>
        <w:spacing w:line="360" w:lineRule="auto"/>
        <w:ind w:firstLine="630" w:firstLineChars="225"/>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1、工程名称：南沙全民文化体育综合体项目-综合体育场及热身场消防工程</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2、招标单位：广州市润合咨询有限公司</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3、工程地点：深中通道广州南沙区万顷沙支线以东、万顷沙二十一涌以南</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4、工程规模：本项目位于南沙区万顷沙二十一涌以南，南邻伶仃洋， 西侧为洪奇沥水道，东侧为蕉门水道，占地约0.67平方公里。本次招标范围为综合体育场及热身场消防工程，综合体育场坐席约为6万座，定位为甲级综合体育场，建筑面积约178726㎡（含平台），满足国内顶级赛事及国际单项赛事的举办条件，兼顾演出、展览等多功能需求和赛平两用功能空间切换，热身场及附属设施2768</w:t>
      </w:r>
      <w:r>
        <w:rPr>
          <w:rFonts w:hint="default" w:ascii="仿宋_GB2312" w:eastAsia="仿宋_GB2312"/>
          <w:sz w:val="28"/>
          <w:szCs w:val="28"/>
          <w:highlight w:val="none"/>
          <w:lang w:val="en-US" w:eastAsia="zh-CN"/>
        </w:rPr>
        <w:t>㎡</w:t>
      </w:r>
      <w:r>
        <w:rPr>
          <w:rFonts w:hint="eastAsia" w:ascii="仿宋_GB2312" w:eastAsia="仿宋_GB2312"/>
          <w:sz w:val="28"/>
          <w:szCs w:val="28"/>
          <w:highlight w:val="none"/>
          <w:lang w:val="en-US" w:eastAsia="zh-CN"/>
        </w:rPr>
        <w:t>，座位数约2000座及其他室外配套设施等。</w:t>
      </w:r>
    </w:p>
    <w:p>
      <w:pPr>
        <w:spacing w:line="360" w:lineRule="auto"/>
        <w:ind w:firstLine="640"/>
        <w:outlineLvl w:val="0"/>
        <w:rPr>
          <w:rFonts w:ascii="仿宋_GB2312" w:eastAsia="仿宋_GB2312"/>
          <w:sz w:val="28"/>
          <w:szCs w:val="28"/>
          <w:highlight w:val="none"/>
        </w:rPr>
      </w:pPr>
      <w:r>
        <w:rPr>
          <w:rFonts w:hint="eastAsia" w:ascii="仿宋_GB2312" w:eastAsia="仿宋_GB2312"/>
          <w:b/>
          <w:sz w:val="28"/>
          <w:szCs w:val="28"/>
          <w:highlight w:val="none"/>
          <w:lang w:val="en-US" w:eastAsia="zh-CN"/>
        </w:rPr>
        <w:t>二</w:t>
      </w:r>
      <w:r>
        <w:rPr>
          <w:rFonts w:hint="eastAsia" w:ascii="仿宋_GB2312" w:eastAsia="仿宋_GB2312"/>
          <w:b/>
          <w:sz w:val="28"/>
          <w:szCs w:val="28"/>
          <w:highlight w:val="none"/>
        </w:rPr>
        <w:t>、</w:t>
      </w:r>
      <w:bookmarkStart w:id="0" w:name="_Toc440026365"/>
      <w:bookmarkStart w:id="1" w:name="_Toc435391899"/>
      <w:r>
        <w:rPr>
          <w:rFonts w:hint="eastAsia" w:ascii="仿宋_GB2312" w:eastAsia="仿宋_GB2312"/>
          <w:b/>
          <w:sz w:val="28"/>
          <w:szCs w:val="28"/>
          <w:highlight w:val="none"/>
        </w:rPr>
        <w:t>清单编制依据</w:t>
      </w:r>
      <w:bookmarkEnd w:id="0"/>
      <w:bookmarkEnd w:id="1"/>
    </w:p>
    <w:p>
      <w:pPr>
        <w:numPr>
          <w:ilvl w:val="0"/>
          <w:numId w:val="1"/>
        </w:numPr>
        <w:spacing w:line="360" w:lineRule="auto"/>
        <w:ind w:left="0" w:firstLine="618" w:firstLineChars="221"/>
        <w:rPr>
          <w:rFonts w:ascii="仿宋_GB2312" w:eastAsia="仿宋_GB2312"/>
          <w:sz w:val="28"/>
          <w:szCs w:val="28"/>
          <w:highlight w:val="none"/>
        </w:rPr>
      </w:pPr>
      <w:r>
        <w:rPr>
          <w:rFonts w:hint="eastAsia" w:ascii="仿宋_GB2312" w:eastAsia="仿宋_GB2312"/>
          <w:sz w:val="28"/>
          <w:szCs w:val="28"/>
          <w:highlight w:val="none"/>
          <w:lang w:eastAsia="zh-CN"/>
        </w:rPr>
        <w:t>招标单位</w:t>
      </w:r>
      <w:r>
        <w:rPr>
          <w:rFonts w:hint="eastAsia" w:ascii="仿宋_GB2312" w:eastAsia="仿宋_GB2312"/>
          <w:sz w:val="28"/>
          <w:szCs w:val="28"/>
          <w:highlight w:val="none"/>
        </w:rPr>
        <w:t>提供的该项目《南沙全民文化体育综合体项目</w:t>
      </w:r>
      <w:r>
        <w:rPr>
          <w:rFonts w:hint="eastAsia" w:ascii="仿宋_GB2312" w:eastAsia="仿宋_GB2312"/>
          <w:sz w:val="28"/>
          <w:szCs w:val="28"/>
          <w:highlight w:val="none"/>
          <w:lang w:val="en-US" w:eastAsia="zh-CN"/>
        </w:rPr>
        <w:t>-综合体育场及热身场消防工程招标技术要求</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和招标图纸等资料</w:t>
      </w:r>
      <w:r>
        <w:rPr>
          <w:rFonts w:hint="eastAsia" w:ascii="仿宋_GB2312" w:eastAsia="仿宋_GB2312"/>
          <w:sz w:val="28"/>
          <w:szCs w:val="28"/>
          <w:highlight w:val="none"/>
          <w:lang w:eastAsia="zh-CN"/>
        </w:rPr>
        <w:t>。</w:t>
      </w:r>
      <w:r>
        <w:rPr>
          <w:rFonts w:ascii="仿宋_GB2312" w:eastAsia="仿宋_GB2312"/>
          <w:sz w:val="28"/>
          <w:szCs w:val="28"/>
          <w:highlight w:val="none"/>
        </w:rPr>
        <w:t xml:space="preserve"> </w:t>
      </w:r>
    </w:p>
    <w:p>
      <w:pPr>
        <w:numPr>
          <w:ilvl w:val="0"/>
          <w:numId w:val="1"/>
        </w:numPr>
        <w:spacing w:line="360" w:lineRule="auto"/>
        <w:ind w:left="0" w:firstLine="618" w:firstLineChars="221"/>
        <w:rPr>
          <w:rFonts w:ascii="仿宋_GB2312" w:eastAsia="仿宋_GB2312"/>
          <w:sz w:val="28"/>
          <w:szCs w:val="28"/>
          <w:highlight w:val="none"/>
        </w:rPr>
      </w:pPr>
      <w:r>
        <w:rPr>
          <w:rFonts w:hint="eastAsia" w:ascii="仿宋_GB2312" w:eastAsia="仿宋_GB2312"/>
          <w:sz w:val="28"/>
          <w:szCs w:val="28"/>
          <w:highlight w:val="none"/>
        </w:rPr>
        <w:t>执行规范：《建设工程工程量清单计价规范》（GB50500-2013）</w:t>
      </w:r>
      <w:r>
        <w:rPr>
          <w:rFonts w:ascii="仿宋_GB2312" w:eastAsia="仿宋_GB2312"/>
          <w:sz w:val="28"/>
          <w:szCs w:val="28"/>
          <w:highlight w:val="none"/>
        </w:rPr>
        <w:t>、《广东省房屋建筑与装饰工程综合定额(2018)》、《广东省通用安装工程综合定额(2018)》</w:t>
      </w:r>
      <w:r>
        <w:rPr>
          <w:rFonts w:hint="eastAsia" w:ascii="仿宋_GB2312" w:eastAsia="仿宋_GB2312"/>
          <w:sz w:val="28"/>
          <w:szCs w:val="28"/>
          <w:highlight w:val="none"/>
        </w:rPr>
        <w:t>、</w:t>
      </w:r>
      <w:r>
        <w:rPr>
          <w:rFonts w:ascii="仿宋_GB2312" w:eastAsia="仿宋_GB2312"/>
          <w:sz w:val="28"/>
          <w:szCs w:val="28"/>
          <w:highlight w:val="none"/>
        </w:rPr>
        <w:t>《广东省市政工程综合定额(2018)》</w:t>
      </w:r>
      <w:r>
        <w:rPr>
          <w:rFonts w:hint="eastAsia" w:ascii="仿宋_GB2312" w:eastAsia="仿宋_GB2312"/>
          <w:sz w:val="28"/>
          <w:szCs w:val="28"/>
          <w:highlight w:val="none"/>
        </w:rPr>
        <w:t>及其配套取费文件</w:t>
      </w:r>
      <w:r>
        <w:rPr>
          <w:rFonts w:hint="eastAsia" w:ascii="仿宋_GB2312" w:eastAsia="仿宋_GB2312"/>
          <w:sz w:val="28"/>
          <w:szCs w:val="28"/>
          <w:highlight w:val="none"/>
          <w:lang w:eastAsia="zh-CN"/>
        </w:rPr>
        <w:t>。</w:t>
      </w:r>
    </w:p>
    <w:p>
      <w:pPr>
        <w:numPr>
          <w:ilvl w:val="0"/>
          <w:numId w:val="1"/>
        </w:numPr>
        <w:spacing w:line="360" w:lineRule="auto"/>
        <w:ind w:left="0" w:firstLine="618" w:firstLineChars="221"/>
        <w:rPr>
          <w:rFonts w:ascii="仿宋_GB2312" w:eastAsia="仿宋_GB2312"/>
          <w:sz w:val="28"/>
          <w:szCs w:val="28"/>
          <w:highlight w:val="none"/>
        </w:rPr>
      </w:pPr>
      <w:r>
        <w:rPr>
          <w:rFonts w:hint="eastAsia" w:ascii="仿宋_GB2312" w:eastAsia="仿宋_GB2312"/>
          <w:sz w:val="28"/>
          <w:szCs w:val="28"/>
          <w:highlight w:val="none"/>
        </w:rPr>
        <w:t>其他与本项目相关文件。</w:t>
      </w:r>
    </w:p>
    <w:p>
      <w:pPr>
        <w:spacing w:line="360" w:lineRule="auto"/>
        <w:ind w:firstLine="640"/>
        <w:outlineLvl w:val="0"/>
        <w:rPr>
          <w:rFonts w:hint="eastAsia" w:ascii="仿宋_GB2312" w:eastAsia="仿宋_GB2312"/>
          <w:b/>
          <w:bCs/>
          <w:sz w:val="28"/>
          <w:szCs w:val="28"/>
          <w:highlight w:val="none"/>
          <w:lang w:val="en-US" w:eastAsia="zh-CN"/>
        </w:rPr>
      </w:pPr>
      <w:r>
        <w:rPr>
          <w:rFonts w:hint="eastAsia" w:ascii="仿宋_GB2312" w:eastAsia="仿宋_GB2312"/>
          <w:b/>
          <w:bCs/>
          <w:sz w:val="28"/>
          <w:szCs w:val="28"/>
          <w:highlight w:val="none"/>
          <w:lang w:val="en-US" w:eastAsia="zh-CN"/>
        </w:rPr>
        <w:t>三、编制范围</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本项目清单编制范围包括开工准备、图纸深化、材料采购施工、设备采购安装调试、系统调试验收、合同结算、审计决算配合、操作培训、工程保修期内的缺陷修复等工作；按技术要求和图纸所载述的范围，供应及消防工程包括但不限于以下内容：</w:t>
      </w:r>
      <w:r>
        <w:rPr>
          <w:rFonts w:hint="eastAsia" w:ascii="仿宋_GB2312" w:hAnsi="Times New Roman" w:eastAsia="仿宋_GB2312"/>
          <w:color w:val="auto"/>
          <w:sz w:val="28"/>
          <w:szCs w:val="28"/>
          <w:highlight w:val="none"/>
        </w:rPr>
        <w:t>消火栓给水系统、自动喷淋系统、水泵接合器、火灾自动报警及联动系统、气体灭火系统、</w:t>
      </w:r>
      <w:r>
        <w:rPr>
          <w:rFonts w:hint="eastAsia" w:ascii="仿宋_GB2312" w:hAnsi="Times New Roman" w:eastAsia="仿宋_GB2312"/>
          <w:sz w:val="28"/>
          <w:szCs w:val="28"/>
          <w:highlight w:val="none"/>
        </w:rPr>
        <w:t>消</w:t>
      </w:r>
      <w:r>
        <w:rPr>
          <w:rFonts w:hint="eastAsia" w:ascii="仿宋_GB2312" w:hAnsi="Times New Roman" w:eastAsia="仿宋_GB2312"/>
          <w:color w:val="auto"/>
          <w:sz w:val="28"/>
          <w:szCs w:val="28"/>
          <w:highlight w:val="none"/>
        </w:rPr>
        <w:t>防专用电话、防火门监控系统、防火卷帘（含防火封堵）、灭火器等设备材料的供应及安装调试；</w:t>
      </w:r>
      <w:r>
        <w:rPr>
          <w:rFonts w:hint="eastAsia" w:ascii="仿宋_GB2312" w:hAnsi="Times New Roman" w:eastAsia="仿宋_GB2312"/>
          <w:b w:val="0"/>
          <w:bCs w:val="0"/>
          <w:color w:val="auto"/>
          <w:sz w:val="28"/>
          <w:szCs w:val="28"/>
          <w:highlight w:val="none"/>
        </w:rPr>
        <w:t>在施工总承包单位组织统筹下，消防专业承包人负责1#综合体育场、2#热身场及附属设施的整体消防验收并取得消防验收合格证</w:t>
      </w:r>
      <w:r>
        <w:rPr>
          <w:rFonts w:hint="eastAsia" w:ascii="仿宋_GB2312" w:eastAsia="仿宋_GB2312"/>
          <w:sz w:val="28"/>
          <w:szCs w:val="28"/>
          <w:highlight w:val="none"/>
          <w:lang w:val="en-US" w:eastAsia="zh-CN"/>
        </w:rPr>
        <w:t>、预留预埋及封堵、综合支吊架等内容。</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 xml:space="preserve">工程概况及招标范围详见招标文件约定，具体以招标文件和招标技术要求等为准。 </w:t>
      </w:r>
    </w:p>
    <w:p>
      <w:pPr>
        <w:numPr>
          <w:ilvl w:val="0"/>
          <w:numId w:val="2"/>
        </w:numPr>
        <w:spacing w:line="360" w:lineRule="auto"/>
        <w:ind w:firstLine="640"/>
        <w:outlineLvl w:val="0"/>
        <w:rPr>
          <w:rFonts w:hint="eastAsia" w:ascii="仿宋_GB2312" w:eastAsia="仿宋_GB2312"/>
          <w:b/>
          <w:bCs w:val="0"/>
          <w:sz w:val="28"/>
          <w:szCs w:val="28"/>
          <w:highlight w:val="none"/>
        </w:rPr>
      </w:pPr>
      <w:bookmarkStart w:id="2" w:name="_Toc435391902"/>
      <w:bookmarkStart w:id="3" w:name="_Toc440026368"/>
      <w:r>
        <w:rPr>
          <w:rFonts w:hint="eastAsia" w:ascii="仿宋_GB2312" w:eastAsia="仿宋_GB2312"/>
          <w:b/>
          <w:bCs w:val="0"/>
          <w:sz w:val="28"/>
          <w:szCs w:val="28"/>
          <w:highlight w:val="none"/>
        </w:rPr>
        <w:t>清单报价须知</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 xml:space="preserve">1、本项目清单是根据招标文件、南沙全民文化体育综合体项目-综合体育场及热身场消防工程招标技术要求、设计文件资料、招标图纸、补充说明以及有关工程量清单的国家标准、行业标准、合同条款中约定、《建设工程工程量清单计价规范》（GB50500-2013）工程量计算规则编制。 </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 xml:space="preserve">2、本项目清单应与招标文件中的投标人须知、通用合同条款、专用合同条款、国家相关技术标准、招标技术要求及其附件和图纸等一起阅读和理解，结合答疑纪要及现场实际情况等文件综合考虑进行报价。投标报价需清楚考虑工地周围环境、交通道路、现场地质资料、周围地下管网、现场条件、招标文件、承包范围、招标图纸、施工组织设计、并充分考虑了施工技术措施、安全维护、文明施工等因素。 </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 xml:space="preserve">3、本项目采用固定综合单价，包含人工费、材料费、主材费、机械费、辅材费、风险费、管理费及利润等完成清单项目的一切费用。施工招标技术要求、界面规范规定的项目，如清单未做详细描述，报价时自行综合考虑招标技术要求、规范、设计图纸、招标单位要求等。各种施工困难（如冬雨季施工）增加费、施工工艺需要的增加费等在报价中自行综合考虑。 </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5、对于工程实施过程中某清单项目或清单项目中的某一项（或某几项）工作内容若实际未发生的，则在结算时应扣除未发生的清单项目或清单项目中未发生部分工程内容的相应费用。</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7、投标单位在报价中对管理费和利润必须竞报。</w:t>
      </w:r>
    </w:p>
    <w:p>
      <w:pPr>
        <w:spacing w:line="360" w:lineRule="auto"/>
        <w:ind w:firstLine="630" w:firstLineChars="225"/>
        <w:rPr>
          <w:rFonts w:hint="eastAsia" w:ascii="仿宋_GB2312" w:hAnsi="宋体" w:eastAsia="仿宋_GB2312"/>
          <w:bCs/>
          <w:sz w:val="28"/>
          <w:szCs w:val="28"/>
          <w:highlight w:val="none"/>
        </w:rPr>
      </w:pPr>
      <w:r>
        <w:rPr>
          <w:rFonts w:hint="eastAsia" w:ascii="仿宋_GB2312" w:hAnsi="宋体" w:eastAsia="仿宋_GB2312"/>
          <w:bCs/>
          <w:sz w:val="28"/>
          <w:szCs w:val="28"/>
          <w:highlight w:val="none"/>
          <w:lang w:val="en-US" w:eastAsia="zh-CN"/>
        </w:rPr>
        <w:t>8、</w:t>
      </w:r>
      <w:r>
        <w:rPr>
          <w:rFonts w:ascii="仿宋_GB2312" w:hAnsi="宋体" w:eastAsia="仿宋_GB2312"/>
          <w:bCs/>
          <w:sz w:val="28"/>
          <w:szCs w:val="28"/>
          <w:highlight w:val="none"/>
        </w:rPr>
        <w:t>本</w:t>
      </w:r>
      <w:r>
        <w:rPr>
          <w:rFonts w:hint="eastAsia" w:ascii="仿宋_GB2312" w:hAnsi="宋体" w:eastAsia="仿宋_GB2312"/>
          <w:bCs/>
          <w:sz w:val="28"/>
          <w:szCs w:val="28"/>
          <w:highlight w:val="none"/>
        </w:rPr>
        <w:t>项目</w:t>
      </w:r>
      <w:r>
        <w:rPr>
          <w:rFonts w:ascii="仿宋_GB2312" w:hAnsi="宋体" w:eastAsia="仿宋_GB2312"/>
          <w:bCs/>
          <w:sz w:val="28"/>
          <w:szCs w:val="28"/>
          <w:highlight w:val="none"/>
        </w:rPr>
        <w:t>措施费</w:t>
      </w:r>
      <w:r>
        <w:rPr>
          <w:rFonts w:hint="eastAsia" w:ascii="仿宋_GB2312" w:hAnsi="宋体" w:eastAsia="仿宋_GB2312"/>
          <w:bCs/>
          <w:sz w:val="28"/>
          <w:szCs w:val="28"/>
          <w:highlight w:val="none"/>
        </w:rPr>
        <w:t>，</w:t>
      </w:r>
      <w:r>
        <w:rPr>
          <w:rFonts w:hint="eastAsia" w:ascii="仿宋_GB2312" w:hAnsi="宋体" w:eastAsia="仿宋_GB2312"/>
          <w:bCs/>
          <w:sz w:val="28"/>
          <w:szCs w:val="28"/>
          <w:highlight w:val="none"/>
          <w:lang w:eastAsia="zh-CN"/>
        </w:rPr>
        <w:t>总价</w:t>
      </w:r>
      <w:r>
        <w:rPr>
          <w:rFonts w:hint="eastAsia" w:ascii="仿宋_GB2312" w:hAnsi="宋体" w:eastAsia="仿宋_GB2312"/>
          <w:bCs/>
          <w:sz w:val="28"/>
          <w:szCs w:val="28"/>
          <w:highlight w:val="none"/>
        </w:rPr>
        <w:t>包干。</w:t>
      </w:r>
      <w:r>
        <w:rPr>
          <w:rFonts w:ascii="仿宋_GB2312" w:hAnsi="宋体" w:eastAsia="仿宋_GB2312"/>
          <w:bCs/>
          <w:sz w:val="28"/>
          <w:szCs w:val="28"/>
          <w:highlight w:val="none"/>
        </w:rPr>
        <w:t>包括但不仅限于：环境保护、文明施工、</w:t>
      </w:r>
      <w:r>
        <w:rPr>
          <w:rFonts w:hint="eastAsia" w:ascii="仿宋_GB2312" w:hAnsi="宋体" w:eastAsia="仿宋_GB2312"/>
          <w:bCs/>
          <w:sz w:val="28"/>
          <w:szCs w:val="28"/>
          <w:highlight w:val="none"/>
        </w:rPr>
        <w:t>绿色施工</w:t>
      </w:r>
      <w:r>
        <w:rPr>
          <w:rFonts w:ascii="仿宋_GB2312" w:hAnsi="宋体" w:eastAsia="仿宋_GB2312"/>
          <w:bCs/>
          <w:sz w:val="28"/>
          <w:szCs w:val="28"/>
          <w:highlight w:val="none"/>
        </w:rPr>
        <w:t>、安全施工、临时设施</w:t>
      </w:r>
      <w:r>
        <w:rPr>
          <w:rFonts w:hint="eastAsia" w:ascii="仿宋_GB2312" w:hAnsi="宋体" w:eastAsia="仿宋_GB2312"/>
          <w:bCs/>
          <w:sz w:val="28"/>
          <w:szCs w:val="28"/>
          <w:highlight w:val="none"/>
        </w:rPr>
        <w:t>等绿色安全文明施工费，</w:t>
      </w:r>
      <w:r>
        <w:rPr>
          <w:rFonts w:ascii="仿宋_GB2312" w:hAnsi="宋体" w:eastAsia="仿宋_GB2312"/>
          <w:bCs/>
          <w:sz w:val="28"/>
          <w:szCs w:val="28"/>
          <w:highlight w:val="none"/>
        </w:rPr>
        <w:t>夜间施工、冬雨季施工</w:t>
      </w:r>
      <w:r>
        <w:rPr>
          <w:rFonts w:hint="eastAsia" w:ascii="仿宋_GB2312" w:hAnsi="宋体" w:eastAsia="仿宋_GB2312"/>
          <w:bCs/>
          <w:sz w:val="28"/>
          <w:szCs w:val="28"/>
          <w:highlight w:val="none"/>
        </w:rPr>
        <w:t>、</w:t>
      </w:r>
      <w:r>
        <w:rPr>
          <w:rFonts w:ascii="仿宋_GB2312" w:hAnsi="宋体" w:eastAsia="仿宋_GB2312"/>
          <w:bCs/>
          <w:sz w:val="28"/>
          <w:szCs w:val="28"/>
          <w:highlight w:val="none"/>
        </w:rPr>
        <w:t>二次搬运、大型机械设备进出场及安拆、已完工程及设备保护、场地狭小相关费用、施工过程中施工方案调整等引起的费用调整、红线外入口及周边的维护看管及整改等全部内容。措施费</w:t>
      </w:r>
      <w:r>
        <w:rPr>
          <w:rFonts w:hint="eastAsia" w:ascii="仿宋_GB2312" w:hAnsi="宋体" w:eastAsia="仿宋_GB2312"/>
          <w:bCs/>
          <w:sz w:val="28"/>
          <w:szCs w:val="28"/>
          <w:highlight w:val="none"/>
        </w:rPr>
        <w:t>固定</w:t>
      </w:r>
      <w:r>
        <w:rPr>
          <w:rFonts w:ascii="仿宋_GB2312" w:hAnsi="宋体" w:eastAsia="仿宋_GB2312"/>
          <w:bCs/>
          <w:sz w:val="28"/>
          <w:szCs w:val="28"/>
          <w:highlight w:val="none"/>
        </w:rPr>
        <w:t>包干，将不会因承包范围调整、招标方案调整（包括但不限于面积、</w:t>
      </w:r>
      <w:r>
        <w:rPr>
          <w:rFonts w:hint="eastAsia" w:ascii="仿宋_GB2312" w:hAnsi="宋体" w:eastAsia="仿宋_GB2312"/>
          <w:bCs/>
          <w:sz w:val="28"/>
          <w:szCs w:val="28"/>
          <w:highlight w:val="none"/>
        </w:rPr>
        <w:t>施工位置</w:t>
      </w:r>
      <w:r>
        <w:rPr>
          <w:rFonts w:ascii="仿宋_GB2312" w:hAnsi="宋体" w:eastAsia="仿宋_GB2312"/>
          <w:bCs/>
          <w:sz w:val="28"/>
          <w:szCs w:val="28"/>
          <w:highlight w:val="none"/>
        </w:rPr>
        <w:t>等）、施工方案调整(包括招标条件变更引起的施工方案调整)、工期调整、特殊部位、施工中因工艺或施工方法不同所产生的费用、设计变更、项目的合并或再分而调整。</w:t>
      </w:r>
      <w:r>
        <w:rPr>
          <w:rFonts w:hint="eastAsia" w:ascii="仿宋_GB2312" w:hAnsi="宋体" w:eastAsia="仿宋_GB2312"/>
          <w:bCs/>
          <w:sz w:val="28"/>
          <w:szCs w:val="28"/>
          <w:highlight w:val="none"/>
        </w:rPr>
        <w:t>包括及不限于</w:t>
      </w:r>
      <w:r>
        <w:rPr>
          <w:rFonts w:hint="eastAsia" w:ascii="仿宋_GB2312" w:eastAsia="仿宋_GB2312"/>
          <w:sz w:val="28"/>
          <w:szCs w:val="28"/>
          <w:highlight w:val="none"/>
        </w:rPr>
        <w:t>《南沙全民文化体育综合体项目</w:t>
      </w:r>
      <w:r>
        <w:rPr>
          <w:rFonts w:hint="eastAsia" w:ascii="仿宋_GB2312" w:eastAsia="仿宋_GB2312"/>
          <w:sz w:val="28"/>
          <w:szCs w:val="28"/>
          <w:highlight w:val="none"/>
          <w:lang w:val="en-US" w:eastAsia="zh-CN"/>
        </w:rPr>
        <w:t>-综合体育场及热身场消防工程</w:t>
      </w:r>
      <w:r>
        <w:rPr>
          <w:rFonts w:hint="eastAsia" w:ascii="仿宋_GB2312" w:eastAsia="仿宋_GB2312"/>
          <w:sz w:val="28"/>
          <w:szCs w:val="28"/>
          <w:highlight w:val="none"/>
        </w:rPr>
        <w:t>招标技术要求》中涉及非实体工程项目的所有费用。</w:t>
      </w:r>
      <w:r>
        <w:rPr>
          <w:rFonts w:hint="eastAsia" w:ascii="仿宋_GB2312" w:eastAsia="仿宋_GB2312"/>
          <w:sz w:val="28"/>
          <w:szCs w:val="28"/>
          <w:highlight w:val="none"/>
          <w:lang w:val="en-US" w:eastAsia="zh-CN"/>
        </w:rPr>
        <w:t>除另有约定外，</w:t>
      </w:r>
      <w:r>
        <w:rPr>
          <w:rFonts w:hint="eastAsia" w:ascii="仿宋_GB2312" w:hAnsi="宋体" w:eastAsia="仿宋_GB2312"/>
          <w:bCs/>
          <w:sz w:val="28"/>
          <w:szCs w:val="28"/>
          <w:highlight w:val="none"/>
        </w:rPr>
        <w:t>后期发生的</w:t>
      </w:r>
      <w:r>
        <w:rPr>
          <w:rFonts w:ascii="仿宋_GB2312" w:hAnsi="宋体" w:eastAsia="仿宋_GB2312"/>
          <w:bCs/>
          <w:sz w:val="28"/>
          <w:szCs w:val="28"/>
          <w:highlight w:val="none"/>
        </w:rPr>
        <w:t>设计变更、工程洽商及现场签证不计取措施费</w:t>
      </w:r>
      <w:r>
        <w:rPr>
          <w:rFonts w:hint="eastAsia" w:ascii="仿宋_GB2312" w:hAnsi="宋体" w:eastAsia="仿宋_GB2312"/>
          <w:bCs/>
          <w:sz w:val="28"/>
          <w:szCs w:val="28"/>
          <w:highlight w:val="none"/>
        </w:rPr>
        <w:t>。</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9、投标单位应根据招标文件及其附件的要求和现场条件自主编制施工组织设计，施工组织设计必须满足招标文件及其附件（含技术要求） 中的条件和要求，实际施工中不应因施工组织设计方案的变化而向招标人提出任何关于价格调整及索赔的理由。投标单位须综合考虑招标文件及技术要求中涉及项目整体设计方案、材料规格、质量及施工程序、工艺等方面的要求与标准，并将计价规范及投标报价说明、项目特征中的各项费用包含在内。</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10、本工程招标技术要求所含的本项目达到的（包含但不限于）质量目标（中国建设工程鲁班奖）及华润置地工程高品质标准的措施项目，需按技术要求完成的措施费用报价并综合考虑。</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11、除清单已列项的措施项目外投标人需考虑满足项目整体施工需求及招标人技术要求及其附件中的所有实体工程外的措施要求，除已列项措施项目外，投标人认为仍有其他措施项目的，可自主在综合体育场-消防水工程措施项目中的“</w:t>
      </w:r>
      <w:r>
        <w:rPr>
          <w:rFonts w:hint="eastAsia" w:ascii="仿宋_GB2312" w:eastAsia="仿宋_GB2312"/>
          <w:sz w:val="28"/>
          <w:szCs w:val="28"/>
          <w:highlight w:val="none"/>
        </w:rPr>
        <w:t>其他措施费</w:t>
      </w:r>
      <w:r>
        <w:rPr>
          <w:rFonts w:hint="eastAsia" w:ascii="仿宋_GB2312" w:eastAsia="仿宋_GB2312"/>
          <w:sz w:val="28"/>
          <w:szCs w:val="28"/>
          <w:highlight w:val="none"/>
          <w:lang w:val="en-US" w:eastAsia="zh-CN"/>
        </w:rPr>
        <w:t>”清单综合报价。投标单位已被认为考察了工地现场并获得了所有涉及到其投标的信息，所报措施费固定包干，结算不再因任何原因调整该费用。</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12、本标段内不同单位工程中相同的工程量清单项目投标报价应一致，如出现不一致时，当发生变更及签证，造成工程造价增加时，变更及签证的单价优先选用相同工程量清单项目中投标报价低的综合单价。</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13、本标段内不同单位工程中的工程量清单项目投标报价适用于本标段内所有项目，某个单位工程新增变更和签证时，新增变更和签证的综合单价可利用本标段范围内所有的投标报价按变更估价原则进行确认。</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14、所有由投标单位提供的用于本项目的材料和设备必须符合有关政府及审批部门现行的防火规范要求。投标单位必须负责准备及提交所需的详细设计和材料样品给有关政府及审批部门，并获得其批准。所有因此而涉及的相关费用均被视为已包含在本合同内。</w:t>
      </w:r>
    </w:p>
    <w:p>
      <w:pPr>
        <w:spacing w:line="360" w:lineRule="auto"/>
        <w:ind w:firstLine="630" w:firstLineChars="225"/>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15、招标单位有权从本合同所包含的工程中取出任何部分交予另一承包单位施工。本合同的承包单位无权索偿因此而引致的利润及其他损失。</w:t>
      </w:r>
    </w:p>
    <w:p>
      <w:pPr>
        <w:spacing w:line="360" w:lineRule="auto"/>
        <w:ind w:firstLine="630" w:firstLineChars="225"/>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16、本项目的特殊性，招标人应配置足够的数量管理人员、工人、设备等，满足本项目的施工进度需要，相关的费用已包含在投标报价中。</w:t>
      </w:r>
    </w:p>
    <w:p>
      <w:pPr>
        <w:spacing w:line="360" w:lineRule="auto"/>
        <w:ind w:firstLine="632" w:firstLineChars="225"/>
        <w:outlineLvl w:val="0"/>
        <w:rPr>
          <w:rFonts w:hint="default" w:ascii="仿宋_GB2312" w:hAnsi="宋体" w:eastAsia="仿宋_GB2312"/>
          <w:b/>
          <w:bCs w:val="0"/>
          <w:sz w:val="28"/>
          <w:szCs w:val="28"/>
          <w:highlight w:val="none"/>
          <w:lang w:val="en-US" w:eastAsia="zh-CN"/>
        </w:rPr>
      </w:pPr>
      <w:r>
        <w:rPr>
          <w:rFonts w:hint="eastAsia" w:ascii="仿宋_GB2312" w:hAnsi="宋体" w:eastAsia="仿宋_GB2312"/>
          <w:b/>
          <w:bCs w:val="0"/>
          <w:sz w:val="28"/>
          <w:szCs w:val="28"/>
          <w:highlight w:val="none"/>
          <w:lang w:val="en-US" w:eastAsia="zh-CN"/>
        </w:rPr>
        <w:t>五、工程量归属</w:t>
      </w:r>
    </w:p>
    <w:bookmarkEnd w:id="2"/>
    <w:bookmarkEnd w:id="3"/>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1、水喷淋钢管、消火栓钢管，包含管道及管件的安装、弯管的制作安装、管道除锈、刷油、支（吊）架制作安装、除锈、刷油、标识、防腐、接地</w:t>
      </w:r>
      <w:del w:id="0" w:author="平歌" w:date="2024-03-09T15:22:36Z">
        <w:r>
          <w:rPr>
            <w:rFonts w:hint="eastAsia" w:ascii="仿宋_GB2312" w:eastAsia="仿宋_GB2312"/>
            <w:sz w:val="28"/>
            <w:szCs w:val="28"/>
            <w:highlight w:val="none"/>
            <w:lang w:val="en-US" w:eastAsia="zh-CN"/>
          </w:rPr>
          <w:delText>、</w:delText>
        </w:r>
      </w:del>
      <w:del w:id="1" w:author="平歌" w:date="2024-03-09T15:22:34Z">
        <w:r>
          <w:rPr>
            <w:rFonts w:hint="eastAsia" w:ascii="仿宋_GB2312" w:eastAsia="仿宋_GB2312"/>
            <w:sz w:val="28"/>
            <w:szCs w:val="28"/>
            <w:highlight w:val="none"/>
            <w:lang w:val="en-US" w:eastAsia="zh-CN"/>
          </w:rPr>
          <w:delText>绝热及保护层安装</w:delText>
        </w:r>
      </w:del>
      <w:r>
        <w:rPr>
          <w:rFonts w:hint="eastAsia" w:ascii="仿宋_GB2312" w:eastAsia="仿宋_GB2312"/>
          <w:sz w:val="28"/>
          <w:szCs w:val="28"/>
          <w:highlight w:val="none"/>
          <w:lang w:val="en-US" w:eastAsia="zh-CN"/>
        </w:rPr>
        <w:t>、冲洗、水压及泄漏试验，管道煨弯，为配合安装、试压等工作而安装的辅助管道、管件的安装等工作内容。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2、无缝钢管，包含管道及管件的安装、弯管的制作安装、管道除锈、刷油、支（吊）架制作安装、除锈、刷油、标识、防腐、接地、</w:t>
      </w:r>
      <w:del w:id="2" w:author="平歌" w:date="2024-03-09T15:22:44Z">
        <w:r>
          <w:rPr>
            <w:rFonts w:hint="eastAsia" w:ascii="仿宋_GB2312" w:eastAsia="仿宋_GB2312"/>
            <w:sz w:val="28"/>
            <w:szCs w:val="28"/>
            <w:highlight w:val="none"/>
            <w:lang w:val="en-US" w:eastAsia="zh-CN"/>
          </w:rPr>
          <w:delText>绝热及保护层安装、</w:delText>
        </w:r>
      </w:del>
      <w:r>
        <w:rPr>
          <w:rFonts w:hint="eastAsia" w:ascii="仿宋_GB2312" w:eastAsia="仿宋_GB2312"/>
          <w:sz w:val="28"/>
          <w:szCs w:val="28"/>
          <w:highlight w:val="none"/>
          <w:lang w:val="en-US" w:eastAsia="zh-CN"/>
        </w:rPr>
        <w:t>冲洗、强度试验、吹扫和严密性试验，管道煨弯，为配合安装、试压等工作而安装的辅助管道、管件的安装等工作内容。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3、球墨铸铁给水管，包含管道及管件</w:t>
      </w:r>
      <w:del w:id="3" w:author="平歌" w:date="2024-03-09T15:23:34Z">
        <w:r>
          <w:rPr>
            <w:rFonts w:hint="eastAsia" w:ascii="仿宋_GB2312" w:eastAsia="仿宋_GB2312"/>
            <w:sz w:val="28"/>
            <w:szCs w:val="28"/>
            <w:highlight w:val="none"/>
            <w:lang w:val="en-US" w:eastAsia="zh-CN"/>
          </w:rPr>
          <w:delText>的</w:delText>
        </w:r>
      </w:del>
      <w:del w:id="4" w:author="平歌" w:date="2024-03-09T15:23:31Z">
        <w:r>
          <w:rPr>
            <w:rFonts w:hint="eastAsia" w:ascii="仿宋_GB2312" w:eastAsia="仿宋_GB2312"/>
            <w:sz w:val="28"/>
            <w:szCs w:val="28"/>
            <w:highlight w:val="none"/>
            <w:lang w:val="en-US" w:eastAsia="zh-CN"/>
          </w:rPr>
          <w:delText>安装、</w:delText>
        </w:r>
      </w:del>
      <w:r>
        <w:rPr>
          <w:rFonts w:hint="eastAsia" w:ascii="仿宋_GB2312" w:eastAsia="仿宋_GB2312"/>
          <w:sz w:val="28"/>
          <w:szCs w:val="28"/>
          <w:highlight w:val="none"/>
          <w:lang w:val="en-US" w:eastAsia="zh-CN"/>
        </w:rPr>
        <w:t>的制作安装、管道除锈、刷油、标识、防腐、接地、冲洗、水压及泄漏试验，管件的安装、为配合安装、试压等工作而安装的辅助管道，综合考虑回填材料，土方外运，余方弃置</w:t>
      </w:r>
      <w:del w:id="5" w:author="平歌" w:date="2024-03-09T15:23:17Z">
        <w:r>
          <w:rPr>
            <w:rFonts w:hint="eastAsia" w:ascii="仿宋_GB2312" w:eastAsia="仿宋_GB2312"/>
            <w:sz w:val="28"/>
            <w:szCs w:val="28"/>
            <w:highlight w:val="none"/>
            <w:lang w:val="en-US" w:eastAsia="zh-CN"/>
          </w:rPr>
          <w:delText>，</w:delText>
        </w:r>
      </w:del>
      <w:del w:id="6" w:author="平歌" w:date="2024-03-09T15:23:16Z">
        <w:r>
          <w:rPr>
            <w:rFonts w:hint="eastAsia" w:ascii="仿宋_GB2312" w:eastAsia="仿宋_GB2312"/>
            <w:sz w:val="28"/>
            <w:szCs w:val="28"/>
            <w:highlight w:val="none"/>
            <w:lang w:val="en-US" w:eastAsia="zh-CN"/>
          </w:rPr>
          <w:delText>建筑垃圾处置费</w:delText>
        </w:r>
      </w:del>
      <w:r>
        <w:rPr>
          <w:rFonts w:hint="eastAsia" w:ascii="仿宋_GB2312" w:eastAsia="仿宋_GB2312"/>
          <w:sz w:val="28"/>
          <w:szCs w:val="28"/>
          <w:highlight w:val="none"/>
          <w:lang w:val="en-US" w:eastAsia="zh-CN"/>
        </w:rPr>
        <w:t>等工作内容。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4、缆式感温火灾探测器，包含底盒、感温电缆、缆式感温探测器及缆式感温探测器接口、接线盒、终端盒、固定卡具、调试等工作内容。缆式感温火灾探测器分不同根数，按设计图示桥架平面长度以“m”为计量单位计算。</w:t>
      </w:r>
    </w:p>
    <w:p>
      <w:pPr>
        <w:spacing w:line="360" w:lineRule="auto"/>
        <w:ind w:firstLine="632" w:firstLineChars="225"/>
        <w:outlineLvl w:val="0"/>
        <w:rPr>
          <w:rFonts w:ascii="仿宋_GB2312" w:hAnsi="宋体" w:eastAsia="仿宋_GB2312"/>
          <w:b/>
          <w:sz w:val="28"/>
          <w:szCs w:val="28"/>
          <w:highlight w:val="none"/>
        </w:rPr>
      </w:pPr>
      <w:r>
        <w:rPr>
          <w:rFonts w:hint="eastAsia" w:ascii="仿宋_GB2312" w:hAnsi="宋体" w:eastAsia="仿宋_GB2312"/>
          <w:b/>
          <w:sz w:val="28"/>
          <w:szCs w:val="28"/>
          <w:highlight w:val="none"/>
          <w:lang w:val="en-US" w:eastAsia="zh-CN"/>
        </w:rPr>
        <w:t>六</w:t>
      </w:r>
      <w:r>
        <w:rPr>
          <w:rFonts w:hint="eastAsia" w:ascii="仿宋_GB2312" w:hAnsi="宋体" w:eastAsia="仿宋_GB2312"/>
          <w:b/>
          <w:sz w:val="28"/>
          <w:szCs w:val="28"/>
          <w:highlight w:val="none"/>
        </w:rPr>
        <w:t>、其他报价说明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仿宋_GB2312" w:hAnsi="宋体" w:eastAsia="仿宋_GB2312"/>
          <w:sz w:val="28"/>
          <w:szCs w:val="28"/>
          <w:highlight w:val="none"/>
        </w:rPr>
      </w:pPr>
      <w:r>
        <w:rPr>
          <w:rFonts w:hint="eastAsia" w:ascii="仿宋_GB2312" w:hAnsi="宋体" w:eastAsia="仿宋_GB2312"/>
          <w:sz w:val="28"/>
          <w:szCs w:val="28"/>
          <w:highlight w:val="none"/>
        </w:rPr>
        <w:t>1、</w:t>
      </w:r>
      <w:r>
        <w:rPr>
          <w:rFonts w:ascii="仿宋_GB2312" w:hAnsi="宋体" w:eastAsia="仿宋_GB2312"/>
          <w:sz w:val="28"/>
          <w:szCs w:val="28"/>
          <w:highlight w:val="none"/>
        </w:rPr>
        <w:t>绿色施工安全防护措施费</w:t>
      </w:r>
      <w:r>
        <w:rPr>
          <w:rFonts w:hint="eastAsia" w:ascii="仿宋_GB2312" w:hAnsi="宋体" w:eastAsia="仿宋_GB2312"/>
          <w:sz w:val="28"/>
          <w:szCs w:val="28"/>
          <w:highlight w:val="none"/>
        </w:rPr>
        <w:t>，按照招标清单中所列费用报价，不允许投标单位修改。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highlight w:val="none"/>
        </w:rPr>
      </w:pPr>
      <w:r>
        <w:rPr>
          <w:rFonts w:hint="eastAsia" w:ascii="仿宋_GB2312" w:hAnsi="宋体" w:eastAsia="仿宋_GB2312"/>
          <w:sz w:val="28"/>
          <w:szCs w:val="28"/>
          <w:highlight w:val="none"/>
        </w:rPr>
        <w:t>2、暂列金额，按照招标清单中所列费用报价，不允许投标单位修改；暂列金额包括在合同总价内，专为在投标时未能完全预见、规定或详细说明的工作或费用而设，并按</w:t>
      </w:r>
      <w:r>
        <w:rPr>
          <w:rFonts w:hint="eastAsia" w:ascii="仿宋_GB2312" w:hAnsi="宋体" w:eastAsia="仿宋_GB2312"/>
          <w:sz w:val="28"/>
          <w:szCs w:val="28"/>
          <w:highlight w:val="none"/>
          <w:lang w:val="en-US" w:eastAsia="zh-CN"/>
        </w:rPr>
        <w:t>招标人</w:t>
      </w:r>
      <w:r>
        <w:rPr>
          <w:rFonts w:hint="eastAsia" w:ascii="仿宋_GB2312" w:hAnsi="宋体" w:eastAsia="仿宋_GB2312"/>
          <w:sz w:val="28"/>
          <w:szCs w:val="28"/>
          <w:highlight w:val="none"/>
        </w:rPr>
        <w:t>的指示而部分或全部使用，或若不需要、无发生时将从本合同总价完全扣除的款项。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3、工程优质费，按《最高投标限价公布函》列明金额填报，不可竞争，统一在</w:t>
      </w:r>
      <w:r>
        <w:rPr>
          <w:rFonts w:hint="eastAsia" w:ascii="仿宋_GB2312" w:eastAsia="仿宋_GB2312"/>
          <w:sz w:val="28"/>
          <w:szCs w:val="28"/>
          <w:highlight w:val="none"/>
          <w:lang w:val="en-US" w:eastAsia="zh-CN"/>
        </w:rPr>
        <w:t>综合体育场-消防水工程中报价</w:t>
      </w:r>
      <w:r>
        <w:rPr>
          <w:rFonts w:hint="eastAsia" w:ascii="仿宋_GB2312" w:hAnsi="宋体" w:eastAsia="仿宋_GB2312"/>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4、缩短施工工期措施费，按《最高投标限价公布函》列明金额填报，不可竞争，统一在</w:t>
      </w:r>
      <w:r>
        <w:rPr>
          <w:rFonts w:hint="eastAsia" w:ascii="仿宋_GB2312" w:eastAsia="仿宋_GB2312"/>
          <w:sz w:val="28"/>
          <w:szCs w:val="28"/>
          <w:highlight w:val="none"/>
          <w:lang w:val="en-US" w:eastAsia="zh-CN"/>
        </w:rPr>
        <w:t>综合体育场-消防水工程中报价</w:t>
      </w:r>
      <w:r>
        <w:rPr>
          <w:rFonts w:hint="eastAsia" w:ascii="仿宋_GB2312" w:hAnsi="宋体" w:eastAsia="仿宋_GB2312"/>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5</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 xml:space="preserve">预算包干费，投标单位自行综合考虑报价，结算时按其投标的预算包干费报价费率×结算分部分项工程费计取（预算包干费报价费率=∑各单体投标报价预算包干费÷∑各单体投标报价分部分项工程费×100%）。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6、总承包服务费，按《最高投标限价公布函》列明金额填报，不可竞争报价，统一在总承包服务费单位工程中报价，总承包服务内容、进度款和结算价按合同相关条款约定执行。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7、在管井内、竖井内、断面小于或等于2m²隧道或洞内、封闭吊顶天棚内进行安装的工程增加费及工程超高增加费投标报价时需综合考虑，结算时不再调整。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8、按照《南沙全民文化体育综合体项目-综合体育场及热身场消防工程招标技术要求》及发包人</w:t>
      </w:r>
      <w:r>
        <w:rPr>
          <w:rFonts w:hint="eastAsia" w:ascii="仿宋_GB2312" w:hAnsi="宋体" w:eastAsia="仿宋_GB2312"/>
          <w:sz w:val="28"/>
          <w:szCs w:val="28"/>
          <w:highlight w:val="none"/>
        </w:rPr>
        <w:t>要求，对应单位工程</w:t>
      </w:r>
      <w:del w:id="7" w:author="平歌" w:date="2024-03-09T15:38:37Z">
        <w:r>
          <w:rPr>
            <w:rFonts w:hint="eastAsia" w:ascii="仿宋_GB2312" w:hAnsi="宋体" w:eastAsia="仿宋_GB2312"/>
            <w:sz w:val="28"/>
            <w:szCs w:val="28"/>
            <w:highlight w:val="none"/>
          </w:rPr>
          <w:delText>设计费、</w:delText>
        </w:r>
      </w:del>
      <w:r>
        <w:rPr>
          <w:rFonts w:hint="eastAsia" w:ascii="仿宋_GB2312" w:hAnsi="宋体" w:eastAsia="仿宋_GB2312"/>
          <w:sz w:val="28"/>
          <w:szCs w:val="28"/>
          <w:highlight w:val="none"/>
        </w:rPr>
        <w:t>深化</w:t>
      </w:r>
      <w:r>
        <w:rPr>
          <w:rFonts w:hint="eastAsia" w:ascii="仿宋_GB2312" w:hAnsi="宋体" w:eastAsia="仿宋_GB2312"/>
          <w:sz w:val="28"/>
          <w:szCs w:val="28"/>
          <w:highlight w:val="none"/>
          <w:lang w:val="en-US" w:eastAsia="zh-CN"/>
        </w:rPr>
        <w:t>设计</w:t>
      </w:r>
      <w:del w:id="8" w:author="平歌" w:date="2024-03-09T15:38:40Z">
        <w:r>
          <w:rPr>
            <w:rFonts w:hint="eastAsia" w:ascii="仿宋_GB2312" w:hAnsi="宋体" w:eastAsia="仿宋_GB2312"/>
            <w:sz w:val="28"/>
            <w:szCs w:val="28"/>
            <w:highlight w:val="none"/>
          </w:rPr>
          <w:delText>费</w:delText>
        </w:r>
      </w:del>
      <w:r>
        <w:rPr>
          <w:rFonts w:hint="eastAsia" w:ascii="仿宋_GB2312" w:hAnsi="宋体" w:eastAsia="仿宋_GB2312"/>
          <w:sz w:val="28"/>
          <w:szCs w:val="28"/>
          <w:highlight w:val="none"/>
        </w:rPr>
        <w:t>、临时水开口及接驳费、临时电通电费用，以及对应界面及技术要求中要求投标单位的检测、</w:t>
      </w:r>
      <w:r>
        <w:rPr>
          <w:rFonts w:hint="eastAsia" w:ascii="仿宋_GB2312" w:hAnsi="宋体" w:eastAsia="仿宋_GB2312"/>
          <w:sz w:val="28"/>
          <w:szCs w:val="28"/>
          <w:highlight w:val="none"/>
          <w:lang w:val="en-US" w:eastAsia="zh-CN"/>
        </w:rPr>
        <w:t>监</w:t>
      </w:r>
      <w:r>
        <w:rPr>
          <w:rFonts w:hint="eastAsia" w:ascii="仿宋_GB2312" w:hAnsi="宋体" w:eastAsia="仿宋_GB2312"/>
          <w:sz w:val="28"/>
          <w:szCs w:val="28"/>
          <w:highlight w:val="none"/>
        </w:rPr>
        <w:t>测、协调、维护、维修、照管、施工临时方案措施、涉及的临时便道施工及拆除、工程竣工以后要求拆除费用、第三方检测单位配合费、试验检测费用、专家费用、检测报告编制及</w:t>
      </w:r>
      <w:r>
        <w:rPr>
          <w:rFonts w:hint="eastAsia" w:ascii="仿宋_GB2312" w:hAnsi="宋体" w:eastAsia="仿宋_GB2312"/>
          <w:sz w:val="28"/>
          <w:szCs w:val="28"/>
          <w:highlight w:val="none"/>
          <w:lang w:eastAsia="zh-CN"/>
        </w:rPr>
        <w:t>设备编号建档管理</w:t>
      </w:r>
      <w:r>
        <w:rPr>
          <w:rFonts w:hint="eastAsia" w:ascii="仿宋_GB2312" w:hAnsi="宋体" w:eastAsia="仿宋_GB2312"/>
          <w:sz w:val="28"/>
          <w:szCs w:val="28"/>
          <w:highlight w:val="none"/>
        </w:rPr>
        <w:t>、竣工资料编制费用、竣工图纸编制及成果费用等技术要求涉及的全部费用，均在本次报价范围内综合考虑，结算不会在增加招标文件及《南沙全民文化体育综合体项目</w:t>
      </w:r>
      <w:r>
        <w:rPr>
          <w:rFonts w:hint="eastAsia" w:ascii="仿宋_GB2312" w:hAnsi="宋体" w:eastAsia="仿宋_GB2312"/>
          <w:sz w:val="28"/>
          <w:szCs w:val="28"/>
          <w:highlight w:val="none"/>
          <w:lang w:val="en-US" w:eastAsia="zh-CN"/>
        </w:rPr>
        <w:t>-综合体育场及热身场消防工程</w:t>
      </w:r>
      <w:r>
        <w:rPr>
          <w:rFonts w:hint="eastAsia" w:ascii="仿宋_GB2312" w:hAnsi="宋体" w:eastAsia="仿宋_GB2312"/>
          <w:sz w:val="28"/>
          <w:szCs w:val="28"/>
          <w:highlight w:val="none"/>
        </w:rPr>
        <w:t>招标技术要求》范围以外的任何费用（施工过程中新增加的设计变更、签证除外）。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9、承包单位在选用关键材料设备（报警设备、水泵等）时，需考虑整个项目系统的兼容性和便于管理等原则，需配合建设单位统一管理。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10、管道（含风管、水管及桥架线槽等）做弧形管道需满足和建筑一致的要求，承包单位投标报价需考虑弧形的增加费用</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highlight w:val="none"/>
          <w:lang w:val="en-US" w:eastAsia="zh-CN"/>
        </w:rPr>
      </w:pPr>
      <w:r>
        <w:rPr>
          <w:rFonts w:hint="eastAsia" w:ascii="仿宋_GB2312" w:hAnsi="宋体" w:eastAsia="仿宋_GB2312" w:cs="Times New Roman"/>
          <w:b w:val="0"/>
          <w:bCs w:val="0"/>
          <w:sz w:val="28"/>
          <w:szCs w:val="28"/>
          <w:highlight w:val="none"/>
          <w:lang w:val="en-US" w:eastAsia="zh-CN"/>
        </w:rPr>
        <w:t>11、招标技术要求说明的预留孔洞、后开洞，及技术要求约定范围的套管内外封堵的相关费用，承包单位需在投标报价中综合考虑（因图纸变更引起的后开洞除外）。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12</w:t>
      </w:r>
      <w:r>
        <w:rPr>
          <w:rFonts w:hint="eastAsia" w:ascii="仿宋_GB2312" w:hAnsi="宋体" w:eastAsia="仿宋_GB2312"/>
          <w:sz w:val="28"/>
          <w:szCs w:val="28"/>
          <w:highlight w:val="none"/>
        </w:rPr>
        <w:t>、本次招标清单结算时，合同单价不予调整（除约定外）。招标清单的工程量为</w:t>
      </w:r>
      <w:r>
        <w:rPr>
          <w:rFonts w:hint="eastAsia" w:ascii="仿宋_GB2312" w:hAnsi="宋体" w:eastAsia="仿宋_GB2312"/>
          <w:sz w:val="28"/>
          <w:szCs w:val="28"/>
          <w:highlight w:val="none"/>
          <w:lang w:val="en-US" w:eastAsia="zh-CN"/>
        </w:rPr>
        <w:t>按招标图纸计算</w:t>
      </w:r>
      <w:r>
        <w:rPr>
          <w:rFonts w:hint="eastAsia" w:ascii="仿宋_GB2312" w:hAnsi="宋体" w:eastAsia="仿宋_GB2312"/>
          <w:sz w:val="28"/>
          <w:szCs w:val="28"/>
          <w:highlight w:val="none"/>
        </w:rPr>
        <w:t>，结算时按已获</w:t>
      </w:r>
      <w:r>
        <w:rPr>
          <w:rFonts w:hint="eastAsia" w:ascii="仿宋_GB2312" w:hAnsi="宋体" w:eastAsia="仿宋_GB2312"/>
          <w:sz w:val="28"/>
          <w:szCs w:val="28"/>
          <w:highlight w:val="none"/>
          <w:lang w:eastAsia="zh-CN"/>
        </w:rPr>
        <w:t>招标单位</w:t>
      </w:r>
      <w:r>
        <w:rPr>
          <w:rFonts w:hint="eastAsia" w:ascii="仿宋_GB2312" w:hAnsi="宋体" w:eastAsia="仿宋_GB2312"/>
          <w:sz w:val="28"/>
          <w:szCs w:val="28"/>
          <w:highlight w:val="none"/>
        </w:rPr>
        <w:t>确认之设计图纸等资料重新计量。</w:t>
      </w:r>
      <w:r>
        <w:rPr>
          <w:rFonts w:hint="eastAsia" w:ascii="仿宋_GB2312" w:hAnsi="宋体" w:eastAsia="仿宋_GB2312"/>
          <w:sz w:val="28"/>
          <w:szCs w:val="28"/>
          <w:highlight w:val="none"/>
          <w:lang w:eastAsia="zh-CN"/>
        </w:rPr>
        <w:t>投标人</w:t>
      </w:r>
      <w:r>
        <w:rPr>
          <w:rFonts w:hint="eastAsia" w:ascii="仿宋_GB2312" w:hAnsi="宋体" w:eastAsia="仿宋_GB2312"/>
          <w:sz w:val="28"/>
          <w:szCs w:val="28"/>
          <w:highlight w:val="none"/>
        </w:rPr>
        <w:t>不得因最终结算工程量的增加/减少而提出额外索赔要求。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13</w:t>
      </w:r>
      <w:r>
        <w:rPr>
          <w:rFonts w:hint="eastAsia" w:ascii="仿宋_GB2312" w:hAnsi="宋体" w:eastAsia="仿宋_GB2312"/>
          <w:sz w:val="28"/>
          <w:szCs w:val="28"/>
          <w:highlight w:val="none"/>
        </w:rPr>
        <w:t>、请投标单位认真阅读招标文件、《</w:t>
      </w:r>
      <w:r>
        <w:rPr>
          <w:rFonts w:hint="eastAsia" w:ascii="仿宋_GB2312" w:eastAsia="仿宋_GB2312"/>
          <w:sz w:val="28"/>
          <w:szCs w:val="28"/>
          <w:highlight w:val="none"/>
        </w:rPr>
        <w:t>南沙全民文化体育综合体项目</w:t>
      </w:r>
      <w:r>
        <w:rPr>
          <w:rFonts w:hint="eastAsia" w:ascii="仿宋_GB2312" w:eastAsia="仿宋_GB2312"/>
          <w:sz w:val="28"/>
          <w:szCs w:val="28"/>
          <w:highlight w:val="none"/>
          <w:lang w:val="en-US" w:eastAsia="zh-CN"/>
        </w:rPr>
        <w:t>-综合体育场及热身场消防工程</w:t>
      </w:r>
      <w:r>
        <w:rPr>
          <w:rFonts w:hint="eastAsia" w:ascii="仿宋_GB2312" w:hAnsi="宋体" w:eastAsia="仿宋_GB2312"/>
          <w:sz w:val="28"/>
          <w:szCs w:val="28"/>
          <w:highlight w:val="none"/>
        </w:rPr>
        <w:t>招标技术要求》及本投标报价说明</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理解</w:t>
      </w:r>
      <w:r>
        <w:rPr>
          <w:rFonts w:hint="eastAsia" w:ascii="仿宋_GB2312" w:hAnsi="宋体" w:eastAsia="仿宋_GB2312"/>
          <w:sz w:val="28"/>
          <w:szCs w:val="28"/>
          <w:highlight w:val="none"/>
          <w:lang w:val="en-US" w:eastAsia="zh-CN"/>
        </w:rPr>
        <w:t>并接受</w:t>
      </w:r>
      <w:r>
        <w:rPr>
          <w:rFonts w:hint="eastAsia" w:ascii="仿宋_GB2312" w:hAnsi="宋体" w:eastAsia="仿宋_GB2312"/>
          <w:sz w:val="28"/>
          <w:szCs w:val="28"/>
          <w:highlight w:val="none"/>
        </w:rPr>
        <w:t>本</w:t>
      </w:r>
      <w:r>
        <w:rPr>
          <w:rFonts w:hint="eastAsia" w:ascii="仿宋_GB2312" w:hAnsi="宋体" w:eastAsia="仿宋_GB2312"/>
          <w:sz w:val="28"/>
          <w:szCs w:val="28"/>
          <w:highlight w:val="none"/>
          <w:lang w:val="en-US" w:eastAsia="zh-CN"/>
        </w:rPr>
        <w:t>投标报价说明</w:t>
      </w:r>
      <w:r>
        <w:rPr>
          <w:rFonts w:hint="eastAsia" w:ascii="仿宋_GB2312" w:hAnsi="宋体" w:eastAsia="仿宋_GB2312"/>
          <w:sz w:val="28"/>
          <w:szCs w:val="28"/>
          <w:highlight w:val="none"/>
        </w:rPr>
        <w:t>的全部内容。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14、如本报价说明有与招标文件、招标技术要求等内容叙述</w:t>
      </w:r>
      <w:bookmarkStart w:id="4" w:name="_GoBack"/>
      <w:r>
        <w:rPr>
          <w:rFonts w:hint="eastAsia" w:ascii="仿宋_GB2312" w:hAnsi="宋体" w:eastAsia="仿宋_GB2312"/>
          <w:sz w:val="28"/>
          <w:szCs w:val="28"/>
          <w:highlight w:val="none"/>
          <w:lang w:val="en-US" w:eastAsia="zh-CN"/>
        </w:rPr>
        <w:t>不一致</w:t>
      </w:r>
      <w:bookmarkEnd w:id="4"/>
      <w:r>
        <w:rPr>
          <w:rFonts w:hint="eastAsia" w:ascii="仿宋_GB2312" w:hAnsi="宋体" w:eastAsia="仿宋_GB2312"/>
          <w:sz w:val="28"/>
          <w:szCs w:val="28"/>
          <w:highlight w:val="none"/>
          <w:lang w:val="en-US" w:eastAsia="zh-CN"/>
        </w:rPr>
        <w:t>的，以招标文件、招标技术要求为准。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15、</w:t>
      </w:r>
      <w:r>
        <w:rPr>
          <w:rFonts w:hint="eastAsia" w:ascii="仿宋_GB2312" w:hAnsi="宋体" w:eastAsia="仿宋_GB2312"/>
          <w:sz w:val="28"/>
          <w:szCs w:val="28"/>
          <w:highlight w:val="none"/>
        </w:rPr>
        <w:t>如招标提供广联达软件版本招标清单，请投标单位认真复核其工程量准确性，最终以招标人公布的的招标表格及电子招标文件为准。</w:t>
      </w:r>
    </w:p>
    <w:p>
      <w:pPr>
        <w:spacing w:line="360" w:lineRule="auto"/>
        <w:ind w:left="580"/>
        <w:rPr>
          <w:rFonts w:ascii="仿宋_GB2312" w:eastAsia="仿宋_GB2312"/>
          <w:sz w:val="28"/>
          <w:szCs w:val="28"/>
          <w:highlight w:val="none"/>
        </w:rPr>
      </w:pPr>
    </w:p>
    <w:sectPr>
      <w:headerReference r:id="rId3" w:type="default"/>
      <w:footerReference r:id="rId4" w:type="default"/>
      <w:pgSz w:w="11906" w:h="16838"/>
      <w:pgMar w:top="1418" w:right="1418" w:bottom="1418" w:left="1701" w:header="851" w:footer="992" w:gutter="0"/>
      <w:pgNumType w:start="1"/>
      <w:cols w:space="720" w:num="1"/>
      <w:docGrid w:linePitch="290" w:charSpace="-37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rPr>
        <w:sz w:val="21"/>
      </w:rPr>
    </w:pPr>
    <w:r>
      <w:rPr>
        <w:rFonts w:hint="eastAsia"/>
        <w:sz w:val="24"/>
      </w:rPr>
      <w:t xml:space="preserve">                                       </w:t>
    </w:r>
    <w:r>
      <w:rPr>
        <w:rFonts w:hint="eastAsia"/>
        <w:sz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56B110"/>
    <w:multiLevelType w:val="singleLevel"/>
    <w:tmpl w:val="8556B110"/>
    <w:lvl w:ilvl="0" w:tentative="0">
      <w:start w:val="4"/>
      <w:numFmt w:val="chineseCounting"/>
      <w:suff w:val="nothing"/>
      <w:lvlText w:val="%1、"/>
      <w:lvlJc w:val="left"/>
      <w:rPr>
        <w:rFonts w:hint="eastAsia"/>
      </w:rPr>
    </w:lvl>
  </w:abstractNum>
  <w:abstractNum w:abstractNumId="1">
    <w:nsid w:val="34073AD1"/>
    <w:multiLevelType w:val="multilevel"/>
    <w:tmpl w:val="34073AD1"/>
    <w:lvl w:ilvl="0" w:tentative="0">
      <w:start w:val="1"/>
      <w:numFmt w:val="decimal"/>
      <w:lvlText w:val="%1、"/>
      <w:lvlJc w:val="left"/>
      <w:pPr>
        <w:ind w:left="127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平歌">
    <w15:presenceInfo w15:providerId="WPS Office" w15:userId="29637135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mMmY5M2RhYTkwMGI0ZjA5M2VlOTA1OTRiODE2NjcifQ=="/>
  </w:docVars>
  <w:rsids>
    <w:rsidRoot w:val="00172A27"/>
    <w:rsid w:val="00005D05"/>
    <w:rsid w:val="0001043A"/>
    <w:rsid w:val="00012427"/>
    <w:rsid w:val="00012BA5"/>
    <w:rsid w:val="0001316F"/>
    <w:rsid w:val="00014F6C"/>
    <w:rsid w:val="00017397"/>
    <w:rsid w:val="00020B3B"/>
    <w:rsid w:val="000216B7"/>
    <w:rsid w:val="00022709"/>
    <w:rsid w:val="00024B8C"/>
    <w:rsid w:val="00026027"/>
    <w:rsid w:val="00026357"/>
    <w:rsid w:val="00030659"/>
    <w:rsid w:val="00032B41"/>
    <w:rsid w:val="00037329"/>
    <w:rsid w:val="00040032"/>
    <w:rsid w:val="00043696"/>
    <w:rsid w:val="00045D28"/>
    <w:rsid w:val="00046B40"/>
    <w:rsid w:val="00046E60"/>
    <w:rsid w:val="00047D29"/>
    <w:rsid w:val="000518F8"/>
    <w:rsid w:val="00053357"/>
    <w:rsid w:val="00054589"/>
    <w:rsid w:val="00054A91"/>
    <w:rsid w:val="00066449"/>
    <w:rsid w:val="00070B30"/>
    <w:rsid w:val="0007231D"/>
    <w:rsid w:val="000729EA"/>
    <w:rsid w:val="00075122"/>
    <w:rsid w:val="00083774"/>
    <w:rsid w:val="00084188"/>
    <w:rsid w:val="000844E7"/>
    <w:rsid w:val="00084915"/>
    <w:rsid w:val="00084DA1"/>
    <w:rsid w:val="000902C3"/>
    <w:rsid w:val="00093D19"/>
    <w:rsid w:val="00095F2C"/>
    <w:rsid w:val="00096C48"/>
    <w:rsid w:val="00096FCD"/>
    <w:rsid w:val="000A02AC"/>
    <w:rsid w:val="000A16F9"/>
    <w:rsid w:val="000A4207"/>
    <w:rsid w:val="000A4C86"/>
    <w:rsid w:val="000A579A"/>
    <w:rsid w:val="000A67CB"/>
    <w:rsid w:val="000B3D1B"/>
    <w:rsid w:val="000B5F16"/>
    <w:rsid w:val="000B621D"/>
    <w:rsid w:val="000B74AD"/>
    <w:rsid w:val="000B7D08"/>
    <w:rsid w:val="000B7DB3"/>
    <w:rsid w:val="000C07DD"/>
    <w:rsid w:val="000C100C"/>
    <w:rsid w:val="000C1636"/>
    <w:rsid w:val="000C7180"/>
    <w:rsid w:val="000D0117"/>
    <w:rsid w:val="000D05BE"/>
    <w:rsid w:val="000D1311"/>
    <w:rsid w:val="000D1AC7"/>
    <w:rsid w:val="000D209B"/>
    <w:rsid w:val="000D24ED"/>
    <w:rsid w:val="000D590D"/>
    <w:rsid w:val="000D7546"/>
    <w:rsid w:val="000E0784"/>
    <w:rsid w:val="000E1B93"/>
    <w:rsid w:val="000E2EAD"/>
    <w:rsid w:val="000E321E"/>
    <w:rsid w:val="000E4906"/>
    <w:rsid w:val="000E7418"/>
    <w:rsid w:val="000E7D25"/>
    <w:rsid w:val="000F09FF"/>
    <w:rsid w:val="000F0ED9"/>
    <w:rsid w:val="000F2862"/>
    <w:rsid w:val="000F39DA"/>
    <w:rsid w:val="000F49C0"/>
    <w:rsid w:val="000F4D25"/>
    <w:rsid w:val="000F502C"/>
    <w:rsid w:val="000F53EC"/>
    <w:rsid w:val="000F58E3"/>
    <w:rsid w:val="000F629B"/>
    <w:rsid w:val="000F663B"/>
    <w:rsid w:val="001010C8"/>
    <w:rsid w:val="0010154D"/>
    <w:rsid w:val="00101F22"/>
    <w:rsid w:val="001034D7"/>
    <w:rsid w:val="00103A47"/>
    <w:rsid w:val="00104955"/>
    <w:rsid w:val="00105C2E"/>
    <w:rsid w:val="001069F5"/>
    <w:rsid w:val="0011107E"/>
    <w:rsid w:val="00111387"/>
    <w:rsid w:val="00111584"/>
    <w:rsid w:val="001120F1"/>
    <w:rsid w:val="00115579"/>
    <w:rsid w:val="00116EE4"/>
    <w:rsid w:val="00117579"/>
    <w:rsid w:val="0011775E"/>
    <w:rsid w:val="00120567"/>
    <w:rsid w:val="00121249"/>
    <w:rsid w:val="001251F1"/>
    <w:rsid w:val="00127420"/>
    <w:rsid w:val="00127870"/>
    <w:rsid w:val="00130A92"/>
    <w:rsid w:val="0013203D"/>
    <w:rsid w:val="00133E97"/>
    <w:rsid w:val="001351FF"/>
    <w:rsid w:val="00137522"/>
    <w:rsid w:val="001378A4"/>
    <w:rsid w:val="00137EAC"/>
    <w:rsid w:val="00140604"/>
    <w:rsid w:val="001425FB"/>
    <w:rsid w:val="00142A68"/>
    <w:rsid w:val="00142E4E"/>
    <w:rsid w:val="001432D4"/>
    <w:rsid w:val="00143B81"/>
    <w:rsid w:val="00144451"/>
    <w:rsid w:val="00146B85"/>
    <w:rsid w:val="00150A7E"/>
    <w:rsid w:val="00151926"/>
    <w:rsid w:val="00153EC0"/>
    <w:rsid w:val="00161A31"/>
    <w:rsid w:val="00165AA1"/>
    <w:rsid w:val="00165F05"/>
    <w:rsid w:val="00171F3D"/>
    <w:rsid w:val="0017297B"/>
    <w:rsid w:val="00172A27"/>
    <w:rsid w:val="00176B39"/>
    <w:rsid w:val="00177A08"/>
    <w:rsid w:val="00180270"/>
    <w:rsid w:val="00180E23"/>
    <w:rsid w:val="00183E19"/>
    <w:rsid w:val="0018509C"/>
    <w:rsid w:val="00185EC1"/>
    <w:rsid w:val="00190508"/>
    <w:rsid w:val="0019163F"/>
    <w:rsid w:val="00191A6E"/>
    <w:rsid w:val="00194943"/>
    <w:rsid w:val="00194BB2"/>
    <w:rsid w:val="00196E8E"/>
    <w:rsid w:val="00197169"/>
    <w:rsid w:val="001A0AF9"/>
    <w:rsid w:val="001A111F"/>
    <w:rsid w:val="001A18B1"/>
    <w:rsid w:val="001A38DF"/>
    <w:rsid w:val="001A52A1"/>
    <w:rsid w:val="001A578F"/>
    <w:rsid w:val="001A5FFA"/>
    <w:rsid w:val="001B011E"/>
    <w:rsid w:val="001B1071"/>
    <w:rsid w:val="001B3BDB"/>
    <w:rsid w:val="001B59FF"/>
    <w:rsid w:val="001B74FF"/>
    <w:rsid w:val="001C01A0"/>
    <w:rsid w:val="001C1A48"/>
    <w:rsid w:val="001C29FB"/>
    <w:rsid w:val="001C43BF"/>
    <w:rsid w:val="001C6D98"/>
    <w:rsid w:val="001C75CE"/>
    <w:rsid w:val="001D123E"/>
    <w:rsid w:val="001D1CAA"/>
    <w:rsid w:val="001D1CBB"/>
    <w:rsid w:val="001D41AF"/>
    <w:rsid w:val="001D742D"/>
    <w:rsid w:val="001E278B"/>
    <w:rsid w:val="001E5001"/>
    <w:rsid w:val="001E5822"/>
    <w:rsid w:val="001F12DB"/>
    <w:rsid w:val="001F2C02"/>
    <w:rsid w:val="001F5CD5"/>
    <w:rsid w:val="001F7B35"/>
    <w:rsid w:val="00200103"/>
    <w:rsid w:val="00200E76"/>
    <w:rsid w:val="0020168A"/>
    <w:rsid w:val="0020249B"/>
    <w:rsid w:val="002035D7"/>
    <w:rsid w:val="00205150"/>
    <w:rsid w:val="00206E95"/>
    <w:rsid w:val="0020714A"/>
    <w:rsid w:val="0020768C"/>
    <w:rsid w:val="00210A1E"/>
    <w:rsid w:val="00211734"/>
    <w:rsid w:val="00212EFA"/>
    <w:rsid w:val="002140D1"/>
    <w:rsid w:val="00216E10"/>
    <w:rsid w:val="00223EC5"/>
    <w:rsid w:val="00226109"/>
    <w:rsid w:val="0022700C"/>
    <w:rsid w:val="00230908"/>
    <w:rsid w:val="00233EE1"/>
    <w:rsid w:val="00240AED"/>
    <w:rsid w:val="00241469"/>
    <w:rsid w:val="002416C8"/>
    <w:rsid w:val="002422F3"/>
    <w:rsid w:val="0024765A"/>
    <w:rsid w:val="00252211"/>
    <w:rsid w:val="00253E81"/>
    <w:rsid w:val="00254015"/>
    <w:rsid w:val="00254E04"/>
    <w:rsid w:val="0025669E"/>
    <w:rsid w:val="00257D24"/>
    <w:rsid w:val="00261629"/>
    <w:rsid w:val="0026298C"/>
    <w:rsid w:val="00262C52"/>
    <w:rsid w:val="00262C70"/>
    <w:rsid w:val="002631AA"/>
    <w:rsid w:val="002640F1"/>
    <w:rsid w:val="00265029"/>
    <w:rsid w:val="002653D5"/>
    <w:rsid w:val="00267733"/>
    <w:rsid w:val="002704F4"/>
    <w:rsid w:val="002706C7"/>
    <w:rsid w:val="00270B08"/>
    <w:rsid w:val="002721D4"/>
    <w:rsid w:val="0027253C"/>
    <w:rsid w:val="0027430B"/>
    <w:rsid w:val="0027547F"/>
    <w:rsid w:val="00275715"/>
    <w:rsid w:val="00277BBA"/>
    <w:rsid w:val="00281197"/>
    <w:rsid w:val="002833A6"/>
    <w:rsid w:val="00283BA7"/>
    <w:rsid w:val="00290CD3"/>
    <w:rsid w:val="00292201"/>
    <w:rsid w:val="00292CCF"/>
    <w:rsid w:val="00294E76"/>
    <w:rsid w:val="00295197"/>
    <w:rsid w:val="00295A95"/>
    <w:rsid w:val="002973D7"/>
    <w:rsid w:val="002A0AD4"/>
    <w:rsid w:val="002A294C"/>
    <w:rsid w:val="002A3C51"/>
    <w:rsid w:val="002A5E08"/>
    <w:rsid w:val="002A73B7"/>
    <w:rsid w:val="002A74F5"/>
    <w:rsid w:val="002A7799"/>
    <w:rsid w:val="002B1776"/>
    <w:rsid w:val="002B1B21"/>
    <w:rsid w:val="002B6FF0"/>
    <w:rsid w:val="002B7239"/>
    <w:rsid w:val="002B7E90"/>
    <w:rsid w:val="002C0A36"/>
    <w:rsid w:val="002C30E5"/>
    <w:rsid w:val="002C3688"/>
    <w:rsid w:val="002C46D3"/>
    <w:rsid w:val="002C47CD"/>
    <w:rsid w:val="002C5166"/>
    <w:rsid w:val="002C6523"/>
    <w:rsid w:val="002C7C0A"/>
    <w:rsid w:val="002D0DF4"/>
    <w:rsid w:val="002D116F"/>
    <w:rsid w:val="002D1C7C"/>
    <w:rsid w:val="002D2468"/>
    <w:rsid w:val="002D2491"/>
    <w:rsid w:val="002D6710"/>
    <w:rsid w:val="002D72C0"/>
    <w:rsid w:val="002E0052"/>
    <w:rsid w:val="002E05BA"/>
    <w:rsid w:val="002E12F3"/>
    <w:rsid w:val="002E1A50"/>
    <w:rsid w:val="002E5666"/>
    <w:rsid w:val="002E6568"/>
    <w:rsid w:val="002E6E08"/>
    <w:rsid w:val="002E7A04"/>
    <w:rsid w:val="002E7A2D"/>
    <w:rsid w:val="002F4811"/>
    <w:rsid w:val="002F5FAC"/>
    <w:rsid w:val="002F6866"/>
    <w:rsid w:val="002F6998"/>
    <w:rsid w:val="0030025E"/>
    <w:rsid w:val="00301F78"/>
    <w:rsid w:val="0030249C"/>
    <w:rsid w:val="00302D5D"/>
    <w:rsid w:val="0030332D"/>
    <w:rsid w:val="003033A8"/>
    <w:rsid w:val="0030484B"/>
    <w:rsid w:val="0030645C"/>
    <w:rsid w:val="00313191"/>
    <w:rsid w:val="00313711"/>
    <w:rsid w:val="00313855"/>
    <w:rsid w:val="00316989"/>
    <w:rsid w:val="00322AC8"/>
    <w:rsid w:val="00322D51"/>
    <w:rsid w:val="0032333C"/>
    <w:rsid w:val="003242EE"/>
    <w:rsid w:val="00324FE8"/>
    <w:rsid w:val="0032555E"/>
    <w:rsid w:val="00325593"/>
    <w:rsid w:val="003311FA"/>
    <w:rsid w:val="0033249A"/>
    <w:rsid w:val="00337A73"/>
    <w:rsid w:val="00340EE8"/>
    <w:rsid w:val="003415F5"/>
    <w:rsid w:val="00343A88"/>
    <w:rsid w:val="00346F3A"/>
    <w:rsid w:val="00350150"/>
    <w:rsid w:val="00353DB0"/>
    <w:rsid w:val="00356F83"/>
    <w:rsid w:val="00360A6F"/>
    <w:rsid w:val="00361782"/>
    <w:rsid w:val="00361CCB"/>
    <w:rsid w:val="00361DFD"/>
    <w:rsid w:val="003634AA"/>
    <w:rsid w:val="003649E6"/>
    <w:rsid w:val="00364DAE"/>
    <w:rsid w:val="00370184"/>
    <w:rsid w:val="00372EEE"/>
    <w:rsid w:val="003741DB"/>
    <w:rsid w:val="003765C8"/>
    <w:rsid w:val="00381942"/>
    <w:rsid w:val="00381ADB"/>
    <w:rsid w:val="00385E38"/>
    <w:rsid w:val="00385F78"/>
    <w:rsid w:val="00386A3F"/>
    <w:rsid w:val="00386EEB"/>
    <w:rsid w:val="00390CB4"/>
    <w:rsid w:val="00390E7E"/>
    <w:rsid w:val="0039134B"/>
    <w:rsid w:val="00391D55"/>
    <w:rsid w:val="00391F25"/>
    <w:rsid w:val="00394816"/>
    <w:rsid w:val="00394844"/>
    <w:rsid w:val="00397D78"/>
    <w:rsid w:val="003A07DA"/>
    <w:rsid w:val="003A1B2F"/>
    <w:rsid w:val="003A21B4"/>
    <w:rsid w:val="003A4351"/>
    <w:rsid w:val="003A5079"/>
    <w:rsid w:val="003A568E"/>
    <w:rsid w:val="003B10F1"/>
    <w:rsid w:val="003B16C0"/>
    <w:rsid w:val="003B3DC3"/>
    <w:rsid w:val="003B6991"/>
    <w:rsid w:val="003B7481"/>
    <w:rsid w:val="003C50E6"/>
    <w:rsid w:val="003C5C44"/>
    <w:rsid w:val="003C64A5"/>
    <w:rsid w:val="003D3224"/>
    <w:rsid w:val="003D34FA"/>
    <w:rsid w:val="003D3FA7"/>
    <w:rsid w:val="003D449C"/>
    <w:rsid w:val="003D44EA"/>
    <w:rsid w:val="003D4D55"/>
    <w:rsid w:val="003D4EA3"/>
    <w:rsid w:val="003D61BA"/>
    <w:rsid w:val="003D6D1C"/>
    <w:rsid w:val="003D7340"/>
    <w:rsid w:val="003D7627"/>
    <w:rsid w:val="003E1AA4"/>
    <w:rsid w:val="003E4041"/>
    <w:rsid w:val="003E42F1"/>
    <w:rsid w:val="003E665A"/>
    <w:rsid w:val="003E7738"/>
    <w:rsid w:val="003F2C98"/>
    <w:rsid w:val="003F3EF2"/>
    <w:rsid w:val="003F4211"/>
    <w:rsid w:val="003F4490"/>
    <w:rsid w:val="003F5D4F"/>
    <w:rsid w:val="003F6F27"/>
    <w:rsid w:val="003F79A1"/>
    <w:rsid w:val="003F7D12"/>
    <w:rsid w:val="00400A79"/>
    <w:rsid w:val="004021DD"/>
    <w:rsid w:val="00402D3C"/>
    <w:rsid w:val="0040552F"/>
    <w:rsid w:val="00406139"/>
    <w:rsid w:val="004064B9"/>
    <w:rsid w:val="004066A8"/>
    <w:rsid w:val="004069E9"/>
    <w:rsid w:val="004072EC"/>
    <w:rsid w:val="00412107"/>
    <w:rsid w:val="00412163"/>
    <w:rsid w:val="00412E8C"/>
    <w:rsid w:val="004133FB"/>
    <w:rsid w:val="00420A00"/>
    <w:rsid w:val="00420BDA"/>
    <w:rsid w:val="00421AC1"/>
    <w:rsid w:val="0042309F"/>
    <w:rsid w:val="00424429"/>
    <w:rsid w:val="00431467"/>
    <w:rsid w:val="00431D66"/>
    <w:rsid w:val="00432426"/>
    <w:rsid w:val="004327DE"/>
    <w:rsid w:val="004328E1"/>
    <w:rsid w:val="0043297C"/>
    <w:rsid w:val="0043356A"/>
    <w:rsid w:val="004338B3"/>
    <w:rsid w:val="0043390A"/>
    <w:rsid w:val="004404AC"/>
    <w:rsid w:val="00441C76"/>
    <w:rsid w:val="0044390E"/>
    <w:rsid w:val="004452BA"/>
    <w:rsid w:val="004500F5"/>
    <w:rsid w:val="00450AD1"/>
    <w:rsid w:val="00452594"/>
    <w:rsid w:val="00453649"/>
    <w:rsid w:val="004567BE"/>
    <w:rsid w:val="00456D66"/>
    <w:rsid w:val="00456E8E"/>
    <w:rsid w:val="00456FDB"/>
    <w:rsid w:val="00460498"/>
    <w:rsid w:val="0046304E"/>
    <w:rsid w:val="004703BF"/>
    <w:rsid w:val="00472B3E"/>
    <w:rsid w:val="00474FD9"/>
    <w:rsid w:val="00480C8B"/>
    <w:rsid w:val="0048289B"/>
    <w:rsid w:val="004847E6"/>
    <w:rsid w:val="00484FA4"/>
    <w:rsid w:val="00487CBF"/>
    <w:rsid w:val="00490D9A"/>
    <w:rsid w:val="00491611"/>
    <w:rsid w:val="00492EA7"/>
    <w:rsid w:val="00493264"/>
    <w:rsid w:val="004949A6"/>
    <w:rsid w:val="00494DB4"/>
    <w:rsid w:val="00495E0A"/>
    <w:rsid w:val="004A4CFB"/>
    <w:rsid w:val="004B01AE"/>
    <w:rsid w:val="004B19BD"/>
    <w:rsid w:val="004B2936"/>
    <w:rsid w:val="004B2DED"/>
    <w:rsid w:val="004B40FC"/>
    <w:rsid w:val="004B4823"/>
    <w:rsid w:val="004B49EB"/>
    <w:rsid w:val="004B57AC"/>
    <w:rsid w:val="004B600E"/>
    <w:rsid w:val="004B6587"/>
    <w:rsid w:val="004B68FC"/>
    <w:rsid w:val="004B79EB"/>
    <w:rsid w:val="004B7C4B"/>
    <w:rsid w:val="004C19F8"/>
    <w:rsid w:val="004C2F53"/>
    <w:rsid w:val="004C3C77"/>
    <w:rsid w:val="004C47F4"/>
    <w:rsid w:val="004C5283"/>
    <w:rsid w:val="004C5601"/>
    <w:rsid w:val="004C5A3C"/>
    <w:rsid w:val="004C604B"/>
    <w:rsid w:val="004D0FA6"/>
    <w:rsid w:val="004D1A0E"/>
    <w:rsid w:val="004D33FA"/>
    <w:rsid w:val="004D3B99"/>
    <w:rsid w:val="004D5332"/>
    <w:rsid w:val="004D535D"/>
    <w:rsid w:val="004D64D6"/>
    <w:rsid w:val="004D798A"/>
    <w:rsid w:val="004E17B3"/>
    <w:rsid w:val="004E3502"/>
    <w:rsid w:val="004E3A94"/>
    <w:rsid w:val="004E3C50"/>
    <w:rsid w:val="004F08B3"/>
    <w:rsid w:val="004F147E"/>
    <w:rsid w:val="004F2515"/>
    <w:rsid w:val="004F4627"/>
    <w:rsid w:val="004F4E9E"/>
    <w:rsid w:val="004F7D08"/>
    <w:rsid w:val="00501EDF"/>
    <w:rsid w:val="00502F16"/>
    <w:rsid w:val="00502FF5"/>
    <w:rsid w:val="005032AE"/>
    <w:rsid w:val="00504BF1"/>
    <w:rsid w:val="00506717"/>
    <w:rsid w:val="0050698D"/>
    <w:rsid w:val="00507013"/>
    <w:rsid w:val="00512F36"/>
    <w:rsid w:val="005172DD"/>
    <w:rsid w:val="00517735"/>
    <w:rsid w:val="005177D9"/>
    <w:rsid w:val="00520231"/>
    <w:rsid w:val="0052026D"/>
    <w:rsid w:val="005204C2"/>
    <w:rsid w:val="005207A4"/>
    <w:rsid w:val="00520953"/>
    <w:rsid w:val="00520ACC"/>
    <w:rsid w:val="0052107E"/>
    <w:rsid w:val="00521720"/>
    <w:rsid w:val="00522156"/>
    <w:rsid w:val="00522913"/>
    <w:rsid w:val="00523487"/>
    <w:rsid w:val="005234A6"/>
    <w:rsid w:val="00526C2B"/>
    <w:rsid w:val="00527243"/>
    <w:rsid w:val="0053149F"/>
    <w:rsid w:val="00531614"/>
    <w:rsid w:val="0053437C"/>
    <w:rsid w:val="005347A5"/>
    <w:rsid w:val="00534E76"/>
    <w:rsid w:val="00535A7A"/>
    <w:rsid w:val="00535CE1"/>
    <w:rsid w:val="005373D3"/>
    <w:rsid w:val="00537DA5"/>
    <w:rsid w:val="005406DF"/>
    <w:rsid w:val="005409A7"/>
    <w:rsid w:val="00542666"/>
    <w:rsid w:val="00542E9F"/>
    <w:rsid w:val="00543C6A"/>
    <w:rsid w:val="00544FC4"/>
    <w:rsid w:val="0054667F"/>
    <w:rsid w:val="00546E47"/>
    <w:rsid w:val="0055079C"/>
    <w:rsid w:val="005541F7"/>
    <w:rsid w:val="00560D39"/>
    <w:rsid w:val="00561028"/>
    <w:rsid w:val="005621DE"/>
    <w:rsid w:val="00563E00"/>
    <w:rsid w:val="00565685"/>
    <w:rsid w:val="005669B8"/>
    <w:rsid w:val="00570C4C"/>
    <w:rsid w:val="00577450"/>
    <w:rsid w:val="00577667"/>
    <w:rsid w:val="00577754"/>
    <w:rsid w:val="00581628"/>
    <w:rsid w:val="005841D0"/>
    <w:rsid w:val="00586843"/>
    <w:rsid w:val="00587549"/>
    <w:rsid w:val="005913A5"/>
    <w:rsid w:val="00592BA0"/>
    <w:rsid w:val="005939E3"/>
    <w:rsid w:val="005A1CC7"/>
    <w:rsid w:val="005A236F"/>
    <w:rsid w:val="005A4496"/>
    <w:rsid w:val="005A4CF6"/>
    <w:rsid w:val="005A4FC2"/>
    <w:rsid w:val="005A50C2"/>
    <w:rsid w:val="005A61DF"/>
    <w:rsid w:val="005A729A"/>
    <w:rsid w:val="005A7FD7"/>
    <w:rsid w:val="005B0E78"/>
    <w:rsid w:val="005B2E9E"/>
    <w:rsid w:val="005B38C0"/>
    <w:rsid w:val="005B4589"/>
    <w:rsid w:val="005B58FD"/>
    <w:rsid w:val="005B5AFC"/>
    <w:rsid w:val="005B5CFA"/>
    <w:rsid w:val="005B5E92"/>
    <w:rsid w:val="005B73BA"/>
    <w:rsid w:val="005B7C95"/>
    <w:rsid w:val="005C2C2D"/>
    <w:rsid w:val="005C4B10"/>
    <w:rsid w:val="005C4CBE"/>
    <w:rsid w:val="005C7059"/>
    <w:rsid w:val="005D0FB3"/>
    <w:rsid w:val="005D1C12"/>
    <w:rsid w:val="005D222D"/>
    <w:rsid w:val="005D6213"/>
    <w:rsid w:val="005D756D"/>
    <w:rsid w:val="005D7967"/>
    <w:rsid w:val="005E0D92"/>
    <w:rsid w:val="005E14D3"/>
    <w:rsid w:val="005E1832"/>
    <w:rsid w:val="005E21B2"/>
    <w:rsid w:val="005E4650"/>
    <w:rsid w:val="005E4FEA"/>
    <w:rsid w:val="005E6DC6"/>
    <w:rsid w:val="005F3F5A"/>
    <w:rsid w:val="005F6673"/>
    <w:rsid w:val="00600651"/>
    <w:rsid w:val="00601A21"/>
    <w:rsid w:val="00603BDB"/>
    <w:rsid w:val="006058EC"/>
    <w:rsid w:val="00605A50"/>
    <w:rsid w:val="00606DDE"/>
    <w:rsid w:val="00607E3C"/>
    <w:rsid w:val="0061015A"/>
    <w:rsid w:val="006117EE"/>
    <w:rsid w:val="00612311"/>
    <w:rsid w:val="0061388D"/>
    <w:rsid w:val="006208B0"/>
    <w:rsid w:val="00621C19"/>
    <w:rsid w:val="00623A4D"/>
    <w:rsid w:val="00624138"/>
    <w:rsid w:val="006266BA"/>
    <w:rsid w:val="00626727"/>
    <w:rsid w:val="00627493"/>
    <w:rsid w:val="00630494"/>
    <w:rsid w:val="00630B94"/>
    <w:rsid w:val="0063166D"/>
    <w:rsid w:val="00634DF7"/>
    <w:rsid w:val="006371FD"/>
    <w:rsid w:val="00640F9A"/>
    <w:rsid w:val="006418D8"/>
    <w:rsid w:val="00641D1C"/>
    <w:rsid w:val="006424E9"/>
    <w:rsid w:val="00642651"/>
    <w:rsid w:val="006446A5"/>
    <w:rsid w:val="006454DD"/>
    <w:rsid w:val="00647C6E"/>
    <w:rsid w:val="006510DF"/>
    <w:rsid w:val="00652CE4"/>
    <w:rsid w:val="00654A7F"/>
    <w:rsid w:val="00660D1A"/>
    <w:rsid w:val="006651B5"/>
    <w:rsid w:val="00666CD7"/>
    <w:rsid w:val="00670983"/>
    <w:rsid w:val="006709BF"/>
    <w:rsid w:val="006714AE"/>
    <w:rsid w:val="006714D4"/>
    <w:rsid w:val="0067271B"/>
    <w:rsid w:val="00672D2D"/>
    <w:rsid w:val="00673DD8"/>
    <w:rsid w:val="00675625"/>
    <w:rsid w:val="00675881"/>
    <w:rsid w:val="00677224"/>
    <w:rsid w:val="006803C5"/>
    <w:rsid w:val="00680742"/>
    <w:rsid w:val="00682A45"/>
    <w:rsid w:val="00682F2E"/>
    <w:rsid w:val="00685ADC"/>
    <w:rsid w:val="006950DA"/>
    <w:rsid w:val="00696CEE"/>
    <w:rsid w:val="0069751A"/>
    <w:rsid w:val="00697FAE"/>
    <w:rsid w:val="006A10BB"/>
    <w:rsid w:val="006A17D0"/>
    <w:rsid w:val="006A1E54"/>
    <w:rsid w:val="006A3A63"/>
    <w:rsid w:val="006A4EE9"/>
    <w:rsid w:val="006A7CA9"/>
    <w:rsid w:val="006A7DDC"/>
    <w:rsid w:val="006B1581"/>
    <w:rsid w:val="006B1972"/>
    <w:rsid w:val="006B3E0F"/>
    <w:rsid w:val="006B57D6"/>
    <w:rsid w:val="006B6174"/>
    <w:rsid w:val="006B67D4"/>
    <w:rsid w:val="006B7C14"/>
    <w:rsid w:val="006C0798"/>
    <w:rsid w:val="006C1A9E"/>
    <w:rsid w:val="006C2A36"/>
    <w:rsid w:val="006C51F6"/>
    <w:rsid w:val="006C59B2"/>
    <w:rsid w:val="006C65C0"/>
    <w:rsid w:val="006C6B39"/>
    <w:rsid w:val="006C7229"/>
    <w:rsid w:val="006C78C3"/>
    <w:rsid w:val="006C79D0"/>
    <w:rsid w:val="006C7A75"/>
    <w:rsid w:val="006D3464"/>
    <w:rsid w:val="006D41F1"/>
    <w:rsid w:val="006E21C4"/>
    <w:rsid w:val="006E4478"/>
    <w:rsid w:val="006E4554"/>
    <w:rsid w:val="006E53D8"/>
    <w:rsid w:val="006E6B9D"/>
    <w:rsid w:val="006E707D"/>
    <w:rsid w:val="006F14DC"/>
    <w:rsid w:val="006F35DD"/>
    <w:rsid w:val="006F3EC3"/>
    <w:rsid w:val="006F7778"/>
    <w:rsid w:val="00700990"/>
    <w:rsid w:val="00701688"/>
    <w:rsid w:val="00702B12"/>
    <w:rsid w:val="00703CFA"/>
    <w:rsid w:val="00705F7C"/>
    <w:rsid w:val="00706E91"/>
    <w:rsid w:val="00710C89"/>
    <w:rsid w:val="007127EB"/>
    <w:rsid w:val="00713021"/>
    <w:rsid w:val="007136A1"/>
    <w:rsid w:val="00714886"/>
    <w:rsid w:val="00714C56"/>
    <w:rsid w:val="0071577D"/>
    <w:rsid w:val="00715944"/>
    <w:rsid w:val="007210C5"/>
    <w:rsid w:val="007214D0"/>
    <w:rsid w:val="00721E81"/>
    <w:rsid w:val="0072333E"/>
    <w:rsid w:val="00723699"/>
    <w:rsid w:val="0072581B"/>
    <w:rsid w:val="00731160"/>
    <w:rsid w:val="0073154C"/>
    <w:rsid w:val="007322B9"/>
    <w:rsid w:val="007349D9"/>
    <w:rsid w:val="007352B9"/>
    <w:rsid w:val="00737BAC"/>
    <w:rsid w:val="00740D72"/>
    <w:rsid w:val="0074183C"/>
    <w:rsid w:val="0075222A"/>
    <w:rsid w:val="00752681"/>
    <w:rsid w:val="00752D30"/>
    <w:rsid w:val="00753901"/>
    <w:rsid w:val="00754EBD"/>
    <w:rsid w:val="00755570"/>
    <w:rsid w:val="00756C73"/>
    <w:rsid w:val="00757592"/>
    <w:rsid w:val="00762CC2"/>
    <w:rsid w:val="00764F37"/>
    <w:rsid w:val="007660EE"/>
    <w:rsid w:val="007737E7"/>
    <w:rsid w:val="00774809"/>
    <w:rsid w:val="00775B06"/>
    <w:rsid w:val="00775BA6"/>
    <w:rsid w:val="00775DE8"/>
    <w:rsid w:val="0077653F"/>
    <w:rsid w:val="00781157"/>
    <w:rsid w:val="00781633"/>
    <w:rsid w:val="00781FBB"/>
    <w:rsid w:val="007823FE"/>
    <w:rsid w:val="00785660"/>
    <w:rsid w:val="00786823"/>
    <w:rsid w:val="00790E4D"/>
    <w:rsid w:val="00793A4B"/>
    <w:rsid w:val="00796FC9"/>
    <w:rsid w:val="0079738F"/>
    <w:rsid w:val="007A22C2"/>
    <w:rsid w:val="007A2AB1"/>
    <w:rsid w:val="007A2FDE"/>
    <w:rsid w:val="007A3A28"/>
    <w:rsid w:val="007A40A2"/>
    <w:rsid w:val="007A6616"/>
    <w:rsid w:val="007A72C2"/>
    <w:rsid w:val="007B04EE"/>
    <w:rsid w:val="007B0BC6"/>
    <w:rsid w:val="007B1740"/>
    <w:rsid w:val="007B1AC2"/>
    <w:rsid w:val="007B1F55"/>
    <w:rsid w:val="007B20CB"/>
    <w:rsid w:val="007B3473"/>
    <w:rsid w:val="007B472B"/>
    <w:rsid w:val="007B4ADF"/>
    <w:rsid w:val="007B4E8D"/>
    <w:rsid w:val="007C0EE2"/>
    <w:rsid w:val="007C2462"/>
    <w:rsid w:val="007C2CD4"/>
    <w:rsid w:val="007C393F"/>
    <w:rsid w:val="007C3BDF"/>
    <w:rsid w:val="007C61D2"/>
    <w:rsid w:val="007C761A"/>
    <w:rsid w:val="007C7879"/>
    <w:rsid w:val="007D0511"/>
    <w:rsid w:val="007D0B51"/>
    <w:rsid w:val="007D12DD"/>
    <w:rsid w:val="007D6B5A"/>
    <w:rsid w:val="007D708C"/>
    <w:rsid w:val="007E4BBE"/>
    <w:rsid w:val="007E53B9"/>
    <w:rsid w:val="007E753F"/>
    <w:rsid w:val="007F3AD6"/>
    <w:rsid w:val="007F67B9"/>
    <w:rsid w:val="007F6DE1"/>
    <w:rsid w:val="008006F2"/>
    <w:rsid w:val="00800981"/>
    <w:rsid w:val="00800F7E"/>
    <w:rsid w:val="00801C6C"/>
    <w:rsid w:val="0080284D"/>
    <w:rsid w:val="00803CC9"/>
    <w:rsid w:val="00804A1E"/>
    <w:rsid w:val="00807118"/>
    <w:rsid w:val="00811822"/>
    <w:rsid w:val="00813559"/>
    <w:rsid w:val="00814406"/>
    <w:rsid w:val="0081597C"/>
    <w:rsid w:val="00815A87"/>
    <w:rsid w:val="00820814"/>
    <w:rsid w:val="00820F25"/>
    <w:rsid w:val="00820F7D"/>
    <w:rsid w:val="008220F6"/>
    <w:rsid w:val="00822AB5"/>
    <w:rsid w:val="00823138"/>
    <w:rsid w:val="00823951"/>
    <w:rsid w:val="0082433E"/>
    <w:rsid w:val="00824973"/>
    <w:rsid w:val="00825668"/>
    <w:rsid w:val="00825B78"/>
    <w:rsid w:val="00827129"/>
    <w:rsid w:val="00830E4B"/>
    <w:rsid w:val="00834B9D"/>
    <w:rsid w:val="00836096"/>
    <w:rsid w:val="00836137"/>
    <w:rsid w:val="008371BC"/>
    <w:rsid w:val="00837F64"/>
    <w:rsid w:val="00841359"/>
    <w:rsid w:val="00841C23"/>
    <w:rsid w:val="00841DF9"/>
    <w:rsid w:val="00841F90"/>
    <w:rsid w:val="00842384"/>
    <w:rsid w:val="00843DDD"/>
    <w:rsid w:val="00845119"/>
    <w:rsid w:val="00845A1A"/>
    <w:rsid w:val="0084601F"/>
    <w:rsid w:val="00846ECE"/>
    <w:rsid w:val="00847160"/>
    <w:rsid w:val="008472AD"/>
    <w:rsid w:val="00851AFC"/>
    <w:rsid w:val="008537A2"/>
    <w:rsid w:val="00853B2E"/>
    <w:rsid w:val="00855442"/>
    <w:rsid w:val="00855FFC"/>
    <w:rsid w:val="008616DE"/>
    <w:rsid w:val="00861E4C"/>
    <w:rsid w:val="00864093"/>
    <w:rsid w:val="008653FF"/>
    <w:rsid w:val="008656E8"/>
    <w:rsid w:val="008664CE"/>
    <w:rsid w:val="00876D21"/>
    <w:rsid w:val="0087720A"/>
    <w:rsid w:val="0088128D"/>
    <w:rsid w:val="0088223E"/>
    <w:rsid w:val="00882981"/>
    <w:rsid w:val="00882CE2"/>
    <w:rsid w:val="00882D2F"/>
    <w:rsid w:val="008837B1"/>
    <w:rsid w:val="00884B2B"/>
    <w:rsid w:val="00887418"/>
    <w:rsid w:val="008938D0"/>
    <w:rsid w:val="00894DDD"/>
    <w:rsid w:val="008957AD"/>
    <w:rsid w:val="00895BBC"/>
    <w:rsid w:val="00896A97"/>
    <w:rsid w:val="0089757F"/>
    <w:rsid w:val="008975C1"/>
    <w:rsid w:val="008A2EAA"/>
    <w:rsid w:val="008A4CD2"/>
    <w:rsid w:val="008B0945"/>
    <w:rsid w:val="008B1465"/>
    <w:rsid w:val="008B6064"/>
    <w:rsid w:val="008C0D48"/>
    <w:rsid w:val="008C1B21"/>
    <w:rsid w:val="008C2124"/>
    <w:rsid w:val="008C2DA0"/>
    <w:rsid w:val="008C3D7E"/>
    <w:rsid w:val="008C6E25"/>
    <w:rsid w:val="008C76C2"/>
    <w:rsid w:val="008C7ECF"/>
    <w:rsid w:val="008D32E9"/>
    <w:rsid w:val="008D4014"/>
    <w:rsid w:val="008D5B65"/>
    <w:rsid w:val="008E1123"/>
    <w:rsid w:val="008E21A2"/>
    <w:rsid w:val="008E24E3"/>
    <w:rsid w:val="008E4AC9"/>
    <w:rsid w:val="008F135E"/>
    <w:rsid w:val="008F15CE"/>
    <w:rsid w:val="008F293F"/>
    <w:rsid w:val="008F2F1C"/>
    <w:rsid w:val="008F3500"/>
    <w:rsid w:val="00900025"/>
    <w:rsid w:val="00900B83"/>
    <w:rsid w:val="00901574"/>
    <w:rsid w:val="009026FC"/>
    <w:rsid w:val="00903728"/>
    <w:rsid w:val="00904AFB"/>
    <w:rsid w:val="00906434"/>
    <w:rsid w:val="0090757E"/>
    <w:rsid w:val="00912F82"/>
    <w:rsid w:val="00914465"/>
    <w:rsid w:val="0091606E"/>
    <w:rsid w:val="009163C7"/>
    <w:rsid w:val="00916EE2"/>
    <w:rsid w:val="00917299"/>
    <w:rsid w:val="009217E2"/>
    <w:rsid w:val="00924121"/>
    <w:rsid w:val="00926C98"/>
    <w:rsid w:val="00932E6E"/>
    <w:rsid w:val="00940422"/>
    <w:rsid w:val="0094049E"/>
    <w:rsid w:val="00940CA1"/>
    <w:rsid w:val="00941CC3"/>
    <w:rsid w:val="00941F3B"/>
    <w:rsid w:val="009421A6"/>
    <w:rsid w:val="00945B0A"/>
    <w:rsid w:val="0094687E"/>
    <w:rsid w:val="00947600"/>
    <w:rsid w:val="00947B40"/>
    <w:rsid w:val="00951366"/>
    <w:rsid w:val="00952F27"/>
    <w:rsid w:val="00953E17"/>
    <w:rsid w:val="0095501F"/>
    <w:rsid w:val="00957187"/>
    <w:rsid w:val="00957DB8"/>
    <w:rsid w:val="00960139"/>
    <w:rsid w:val="00960383"/>
    <w:rsid w:val="009639E4"/>
    <w:rsid w:val="009645CC"/>
    <w:rsid w:val="009647AA"/>
    <w:rsid w:val="00970B76"/>
    <w:rsid w:val="0097268E"/>
    <w:rsid w:val="00973389"/>
    <w:rsid w:val="00975177"/>
    <w:rsid w:val="0097594E"/>
    <w:rsid w:val="00977087"/>
    <w:rsid w:val="0097785B"/>
    <w:rsid w:val="00986680"/>
    <w:rsid w:val="00987E28"/>
    <w:rsid w:val="00992338"/>
    <w:rsid w:val="009932E4"/>
    <w:rsid w:val="00994B91"/>
    <w:rsid w:val="0099510C"/>
    <w:rsid w:val="00997857"/>
    <w:rsid w:val="009A0140"/>
    <w:rsid w:val="009A1CCC"/>
    <w:rsid w:val="009A23E8"/>
    <w:rsid w:val="009A45F5"/>
    <w:rsid w:val="009A7E4C"/>
    <w:rsid w:val="009B0AA2"/>
    <w:rsid w:val="009B3DE5"/>
    <w:rsid w:val="009B49FF"/>
    <w:rsid w:val="009B4CF7"/>
    <w:rsid w:val="009B5EE5"/>
    <w:rsid w:val="009B63CE"/>
    <w:rsid w:val="009B76AB"/>
    <w:rsid w:val="009C0643"/>
    <w:rsid w:val="009C0F06"/>
    <w:rsid w:val="009C105B"/>
    <w:rsid w:val="009C1D6E"/>
    <w:rsid w:val="009C28F7"/>
    <w:rsid w:val="009C30FB"/>
    <w:rsid w:val="009C37D0"/>
    <w:rsid w:val="009C604A"/>
    <w:rsid w:val="009D0975"/>
    <w:rsid w:val="009D255E"/>
    <w:rsid w:val="009D3274"/>
    <w:rsid w:val="009D3E50"/>
    <w:rsid w:val="009D489F"/>
    <w:rsid w:val="009D50D5"/>
    <w:rsid w:val="009D6457"/>
    <w:rsid w:val="009D7A37"/>
    <w:rsid w:val="009E1153"/>
    <w:rsid w:val="009E1160"/>
    <w:rsid w:val="009E2E08"/>
    <w:rsid w:val="009E3AA4"/>
    <w:rsid w:val="009E3AC2"/>
    <w:rsid w:val="009E55C3"/>
    <w:rsid w:val="009F021A"/>
    <w:rsid w:val="009F0905"/>
    <w:rsid w:val="009F0A06"/>
    <w:rsid w:val="009F2138"/>
    <w:rsid w:val="009F30C0"/>
    <w:rsid w:val="009F6725"/>
    <w:rsid w:val="009F732D"/>
    <w:rsid w:val="009F763E"/>
    <w:rsid w:val="00A027D6"/>
    <w:rsid w:val="00A03AF6"/>
    <w:rsid w:val="00A05568"/>
    <w:rsid w:val="00A06AD1"/>
    <w:rsid w:val="00A1247E"/>
    <w:rsid w:val="00A136B4"/>
    <w:rsid w:val="00A142BC"/>
    <w:rsid w:val="00A14360"/>
    <w:rsid w:val="00A157CA"/>
    <w:rsid w:val="00A160CC"/>
    <w:rsid w:val="00A1615F"/>
    <w:rsid w:val="00A247CE"/>
    <w:rsid w:val="00A24852"/>
    <w:rsid w:val="00A24F93"/>
    <w:rsid w:val="00A25F21"/>
    <w:rsid w:val="00A30779"/>
    <w:rsid w:val="00A3106A"/>
    <w:rsid w:val="00A32581"/>
    <w:rsid w:val="00A32F0A"/>
    <w:rsid w:val="00A33C46"/>
    <w:rsid w:val="00A36E78"/>
    <w:rsid w:val="00A3758D"/>
    <w:rsid w:val="00A404EE"/>
    <w:rsid w:val="00A41F3B"/>
    <w:rsid w:val="00A42379"/>
    <w:rsid w:val="00A427BA"/>
    <w:rsid w:val="00A43439"/>
    <w:rsid w:val="00A4376D"/>
    <w:rsid w:val="00A44B51"/>
    <w:rsid w:val="00A540D2"/>
    <w:rsid w:val="00A54110"/>
    <w:rsid w:val="00A5474B"/>
    <w:rsid w:val="00A54899"/>
    <w:rsid w:val="00A5507B"/>
    <w:rsid w:val="00A577DE"/>
    <w:rsid w:val="00A611FD"/>
    <w:rsid w:val="00A66C77"/>
    <w:rsid w:val="00A717C8"/>
    <w:rsid w:val="00A72BEB"/>
    <w:rsid w:val="00A73F86"/>
    <w:rsid w:val="00A74A32"/>
    <w:rsid w:val="00A76144"/>
    <w:rsid w:val="00A80A56"/>
    <w:rsid w:val="00A84434"/>
    <w:rsid w:val="00A84765"/>
    <w:rsid w:val="00A91189"/>
    <w:rsid w:val="00A92D54"/>
    <w:rsid w:val="00A93FD4"/>
    <w:rsid w:val="00A9424F"/>
    <w:rsid w:val="00A96951"/>
    <w:rsid w:val="00A96D24"/>
    <w:rsid w:val="00AA0430"/>
    <w:rsid w:val="00AA0631"/>
    <w:rsid w:val="00AA14B7"/>
    <w:rsid w:val="00AA292D"/>
    <w:rsid w:val="00AA2933"/>
    <w:rsid w:val="00AA4F24"/>
    <w:rsid w:val="00AA731F"/>
    <w:rsid w:val="00AA7FCE"/>
    <w:rsid w:val="00AB2DBA"/>
    <w:rsid w:val="00AB2F2A"/>
    <w:rsid w:val="00AB4181"/>
    <w:rsid w:val="00AB5F23"/>
    <w:rsid w:val="00AB6C04"/>
    <w:rsid w:val="00AB76DD"/>
    <w:rsid w:val="00AC0646"/>
    <w:rsid w:val="00AC0FFB"/>
    <w:rsid w:val="00AC2180"/>
    <w:rsid w:val="00AC3D29"/>
    <w:rsid w:val="00AC4883"/>
    <w:rsid w:val="00AC4950"/>
    <w:rsid w:val="00AC6252"/>
    <w:rsid w:val="00AC6960"/>
    <w:rsid w:val="00AC6E30"/>
    <w:rsid w:val="00AD4172"/>
    <w:rsid w:val="00AD7338"/>
    <w:rsid w:val="00AD7B76"/>
    <w:rsid w:val="00AE267C"/>
    <w:rsid w:val="00AE58F9"/>
    <w:rsid w:val="00AF5A32"/>
    <w:rsid w:val="00AF5F48"/>
    <w:rsid w:val="00AF65C4"/>
    <w:rsid w:val="00B003CE"/>
    <w:rsid w:val="00B010BC"/>
    <w:rsid w:val="00B011B6"/>
    <w:rsid w:val="00B01864"/>
    <w:rsid w:val="00B04B3B"/>
    <w:rsid w:val="00B10612"/>
    <w:rsid w:val="00B10ECC"/>
    <w:rsid w:val="00B11728"/>
    <w:rsid w:val="00B12914"/>
    <w:rsid w:val="00B1581D"/>
    <w:rsid w:val="00B17991"/>
    <w:rsid w:val="00B17D6C"/>
    <w:rsid w:val="00B2085A"/>
    <w:rsid w:val="00B2191C"/>
    <w:rsid w:val="00B22D27"/>
    <w:rsid w:val="00B2518F"/>
    <w:rsid w:val="00B272A5"/>
    <w:rsid w:val="00B308FB"/>
    <w:rsid w:val="00B3464B"/>
    <w:rsid w:val="00B34CD5"/>
    <w:rsid w:val="00B3547B"/>
    <w:rsid w:val="00B356C2"/>
    <w:rsid w:val="00B35D86"/>
    <w:rsid w:val="00B35E23"/>
    <w:rsid w:val="00B36E00"/>
    <w:rsid w:val="00B40661"/>
    <w:rsid w:val="00B4084B"/>
    <w:rsid w:val="00B4472D"/>
    <w:rsid w:val="00B456FA"/>
    <w:rsid w:val="00B47117"/>
    <w:rsid w:val="00B53ABE"/>
    <w:rsid w:val="00B53BB9"/>
    <w:rsid w:val="00B5469A"/>
    <w:rsid w:val="00B546BB"/>
    <w:rsid w:val="00B576F3"/>
    <w:rsid w:val="00B625BE"/>
    <w:rsid w:val="00B62F7D"/>
    <w:rsid w:val="00B62FA0"/>
    <w:rsid w:val="00B6470C"/>
    <w:rsid w:val="00B64EB1"/>
    <w:rsid w:val="00B650DD"/>
    <w:rsid w:val="00B6561C"/>
    <w:rsid w:val="00B660C8"/>
    <w:rsid w:val="00B665F7"/>
    <w:rsid w:val="00B70582"/>
    <w:rsid w:val="00B721CE"/>
    <w:rsid w:val="00B725C9"/>
    <w:rsid w:val="00B746A8"/>
    <w:rsid w:val="00B75950"/>
    <w:rsid w:val="00B76FDB"/>
    <w:rsid w:val="00B8006E"/>
    <w:rsid w:val="00B80B4E"/>
    <w:rsid w:val="00B82B35"/>
    <w:rsid w:val="00B85E8C"/>
    <w:rsid w:val="00B91EC5"/>
    <w:rsid w:val="00B92BA2"/>
    <w:rsid w:val="00B9396A"/>
    <w:rsid w:val="00B955FB"/>
    <w:rsid w:val="00B963F9"/>
    <w:rsid w:val="00B97553"/>
    <w:rsid w:val="00B977FB"/>
    <w:rsid w:val="00BA042D"/>
    <w:rsid w:val="00BA1209"/>
    <w:rsid w:val="00BA3E57"/>
    <w:rsid w:val="00BA4814"/>
    <w:rsid w:val="00BA4B78"/>
    <w:rsid w:val="00BA54EB"/>
    <w:rsid w:val="00BA6F0D"/>
    <w:rsid w:val="00BA762E"/>
    <w:rsid w:val="00BA7A62"/>
    <w:rsid w:val="00BC05CD"/>
    <w:rsid w:val="00BC1541"/>
    <w:rsid w:val="00BC154E"/>
    <w:rsid w:val="00BC4946"/>
    <w:rsid w:val="00BC5C9E"/>
    <w:rsid w:val="00BD0127"/>
    <w:rsid w:val="00BD084F"/>
    <w:rsid w:val="00BD17AE"/>
    <w:rsid w:val="00BD1E0C"/>
    <w:rsid w:val="00BD2839"/>
    <w:rsid w:val="00BD4538"/>
    <w:rsid w:val="00BE0231"/>
    <w:rsid w:val="00BE13E7"/>
    <w:rsid w:val="00BE1D9B"/>
    <w:rsid w:val="00BE29DC"/>
    <w:rsid w:val="00BE33CA"/>
    <w:rsid w:val="00BE3775"/>
    <w:rsid w:val="00BE460E"/>
    <w:rsid w:val="00BF1EA0"/>
    <w:rsid w:val="00BF2A01"/>
    <w:rsid w:val="00BF39F4"/>
    <w:rsid w:val="00BF555F"/>
    <w:rsid w:val="00C0350D"/>
    <w:rsid w:val="00C04B45"/>
    <w:rsid w:val="00C07E91"/>
    <w:rsid w:val="00C109AE"/>
    <w:rsid w:val="00C12B53"/>
    <w:rsid w:val="00C13039"/>
    <w:rsid w:val="00C14108"/>
    <w:rsid w:val="00C1432D"/>
    <w:rsid w:val="00C14A7B"/>
    <w:rsid w:val="00C155C6"/>
    <w:rsid w:val="00C16754"/>
    <w:rsid w:val="00C17689"/>
    <w:rsid w:val="00C17FE9"/>
    <w:rsid w:val="00C2136D"/>
    <w:rsid w:val="00C22FA1"/>
    <w:rsid w:val="00C23239"/>
    <w:rsid w:val="00C2405C"/>
    <w:rsid w:val="00C3014C"/>
    <w:rsid w:val="00C31262"/>
    <w:rsid w:val="00C32B67"/>
    <w:rsid w:val="00C334AF"/>
    <w:rsid w:val="00C33658"/>
    <w:rsid w:val="00C376CA"/>
    <w:rsid w:val="00C37D50"/>
    <w:rsid w:val="00C419DB"/>
    <w:rsid w:val="00C420C5"/>
    <w:rsid w:val="00C427F4"/>
    <w:rsid w:val="00C4292F"/>
    <w:rsid w:val="00C42DAC"/>
    <w:rsid w:val="00C44F61"/>
    <w:rsid w:val="00C453E6"/>
    <w:rsid w:val="00C459F5"/>
    <w:rsid w:val="00C45C09"/>
    <w:rsid w:val="00C45DE7"/>
    <w:rsid w:val="00C46993"/>
    <w:rsid w:val="00C46C3F"/>
    <w:rsid w:val="00C475A4"/>
    <w:rsid w:val="00C50514"/>
    <w:rsid w:val="00C50590"/>
    <w:rsid w:val="00C50C31"/>
    <w:rsid w:val="00C50F4E"/>
    <w:rsid w:val="00C51792"/>
    <w:rsid w:val="00C53B8A"/>
    <w:rsid w:val="00C54C1A"/>
    <w:rsid w:val="00C553B2"/>
    <w:rsid w:val="00C55BE9"/>
    <w:rsid w:val="00C57D9A"/>
    <w:rsid w:val="00C57FAD"/>
    <w:rsid w:val="00C603FA"/>
    <w:rsid w:val="00C633C3"/>
    <w:rsid w:val="00C638B1"/>
    <w:rsid w:val="00C717B4"/>
    <w:rsid w:val="00C719E3"/>
    <w:rsid w:val="00C7348C"/>
    <w:rsid w:val="00C77DBC"/>
    <w:rsid w:val="00C806F2"/>
    <w:rsid w:val="00C81E20"/>
    <w:rsid w:val="00C81EA6"/>
    <w:rsid w:val="00C84F55"/>
    <w:rsid w:val="00C871FE"/>
    <w:rsid w:val="00C876A2"/>
    <w:rsid w:val="00C90940"/>
    <w:rsid w:val="00C913B3"/>
    <w:rsid w:val="00C9419D"/>
    <w:rsid w:val="00C955BC"/>
    <w:rsid w:val="00C96BA2"/>
    <w:rsid w:val="00CA0642"/>
    <w:rsid w:val="00CA16DC"/>
    <w:rsid w:val="00CA2003"/>
    <w:rsid w:val="00CA2DCE"/>
    <w:rsid w:val="00CA5221"/>
    <w:rsid w:val="00CA56EF"/>
    <w:rsid w:val="00CA5A6C"/>
    <w:rsid w:val="00CA63D3"/>
    <w:rsid w:val="00CA6D0D"/>
    <w:rsid w:val="00CA6E82"/>
    <w:rsid w:val="00CB669A"/>
    <w:rsid w:val="00CB7A0C"/>
    <w:rsid w:val="00CC11BA"/>
    <w:rsid w:val="00CC248D"/>
    <w:rsid w:val="00CC2B89"/>
    <w:rsid w:val="00CC5613"/>
    <w:rsid w:val="00CC56ED"/>
    <w:rsid w:val="00CC70E7"/>
    <w:rsid w:val="00CC7BE6"/>
    <w:rsid w:val="00CD0B99"/>
    <w:rsid w:val="00CD20E1"/>
    <w:rsid w:val="00CD3116"/>
    <w:rsid w:val="00CD6480"/>
    <w:rsid w:val="00CD72D1"/>
    <w:rsid w:val="00CD75F7"/>
    <w:rsid w:val="00CD7A03"/>
    <w:rsid w:val="00CE093D"/>
    <w:rsid w:val="00CE5559"/>
    <w:rsid w:val="00CE641B"/>
    <w:rsid w:val="00CE7C0E"/>
    <w:rsid w:val="00CF0313"/>
    <w:rsid w:val="00CF279B"/>
    <w:rsid w:val="00CF299E"/>
    <w:rsid w:val="00CF66CF"/>
    <w:rsid w:val="00D00606"/>
    <w:rsid w:val="00D0407B"/>
    <w:rsid w:val="00D04E8A"/>
    <w:rsid w:val="00D05F27"/>
    <w:rsid w:val="00D074FA"/>
    <w:rsid w:val="00D1057E"/>
    <w:rsid w:val="00D133F6"/>
    <w:rsid w:val="00D142D8"/>
    <w:rsid w:val="00D14366"/>
    <w:rsid w:val="00D17D45"/>
    <w:rsid w:val="00D202FC"/>
    <w:rsid w:val="00D21AC5"/>
    <w:rsid w:val="00D21D70"/>
    <w:rsid w:val="00D2616E"/>
    <w:rsid w:val="00D265DF"/>
    <w:rsid w:val="00D26787"/>
    <w:rsid w:val="00D268BD"/>
    <w:rsid w:val="00D31834"/>
    <w:rsid w:val="00D33D79"/>
    <w:rsid w:val="00D35C5E"/>
    <w:rsid w:val="00D40EB7"/>
    <w:rsid w:val="00D41D63"/>
    <w:rsid w:val="00D41FA3"/>
    <w:rsid w:val="00D4205D"/>
    <w:rsid w:val="00D43C9A"/>
    <w:rsid w:val="00D45F78"/>
    <w:rsid w:val="00D46BF6"/>
    <w:rsid w:val="00D47F61"/>
    <w:rsid w:val="00D54143"/>
    <w:rsid w:val="00D54850"/>
    <w:rsid w:val="00D55D77"/>
    <w:rsid w:val="00D56067"/>
    <w:rsid w:val="00D56B4B"/>
    <w:rsid w:val="00D6057B"/>
    <w:rsid w:val="00D6152F"/>
    <w:rsid w:val="00D62E2B"/>
    <w:rsid w:val="00D6383C"/>
    <w:rsid w:val="00D64621"/>
    <w:rsid w:val="00D64E4A"/>
    <w:rsid w:val="00D64F10"/>
    <w:rsid w:val="00D6560B"/>
    <w:rsid w:val="00D663EC"/>
    <w:rsid w:val="00D67868"/>
    <w:rsid w:val="00D716B2"/>
    <w:rsid w:val="00D74988"/>
    <w:rsid w:val="00D7502C"/>
    <w:rsid w:val="00D76595"/>
    <w:rsid w:val="00D77956"/>
    <w:rsid w:val="00D823A0"/>
    <w:rsid w:val="00D83EC7"/>
    <w:rsid w:val="00D841D1"/>
    <w:rsid w:val="00D8463B"/>
    <w:rsid w:val="00D85096"/>
    <w:rsid w:val="00D86399"/>
    <w:rsid w:val="00D9120E"/>
    <w:rsid w:val="00D91506"/>
    <w:rsid w:val="00D915AF"/>
    <w:rsid w:val="00D91A22"/>
    <w:rsid w:val="00D930BA"/>
    <w:rsid w:val="00D94239"/>
    <w:rsid w:val="00D967D2"/>
    <w:rsid w:val="00D96B89"/>
    <w:rsid w:val="00D97CA9"/>
    <w:rsid w:val="00DA0457"/>
    <w:rsid w:val="00DA0A7C"/>
    <w:rsid w:val="00DA0D63"/>
    <w:rsid w:val="00DA1628"/>
    <w:rsid w:val="00DA165C"/>
    <w:rsid w:val="00DA5256"/>
    <w:rsid w:val="00DB0F93"/>
    <w:rsid w:val="00DB2942"/>
    <w:rsid w:val="00DC12BC"/>
    <w:rsid w:val="00DC1A21"/>
    <w:rsid w:val="00DC2701"/>
    <w:rsid w:val="00DC3865"/>
    <w:rsid w:val="00DC5227"/>
    <w:rsid w:val="00DC5F69"/>
    <w:rsid w:val="00DC7ECC"/>
    <w:rsid w:val="00DD0329"/>
    <w:rsid w:val="00DD094B"/>
    <w:rsid w:val="00DD0CA1"/>
    <w:rsid w:val="00DD4D16"/>
    <w:rsid w:val="00DD4F52"/>
    <w:rsid w:val="00DD637F"/>
    <w:rsid w:val="00DE0104"/>
    <w:rsid w:val="00DE06F8"/>
    <w:rsid w:val="00DE1D18"/>
    <w:rsid w:val="00DE37E1"/>
    <w:rsid w:val="00DE395B"/>
    <w:rsid w:val="00DE4443"/>
    <w:rsid w:val="00DE57D9"/>
    <w:rsid w:val="00DE58CC"/>
    <w:rsid w:val="00DE5BB7"/>
    <w:rsid w:val="00DF19F5"/>
    <w:rsid w:val="00DF4C43"/>
    <w:rsid w:val="00DF6C64"/>
    <w:rsid w:val="00E00A96"/>
    <w:rsid w:val="00E02007"/>
    <w:rsid w:val="00E03D6F"/>
    <w:rsid w:val="00E043B6"/>
    <w:rsid w:val="00E058C4"/>
    <w:rsid w:val="00E06F09"/>
    <w:rsid w:val="00E12526"/>
    <w:rsid w:val="00E20AB2"/>
    <w:rsid w:val="00E20BCB"/>
    <w:rsid w:val="00E234C8"/>
    <w:rsid w:val="00E301A4"/>
    <w:rsid w:val="00E30244"/>
    <w:rsid w:val="00E32458"/>
    <w:rsid w:val="00E32862"/>
    <w:rsid w:val="00E32B0E"/>
    <w:rsid w:val="00E33BEE"/>
    <w:rsid w:val="00E350B5"/>
    <w:rsid w:val="00E36AD4"/>
    <w:rsid w:val="00E36BC7"/>
    <w:rsid w:val="00E42A1D"/>
    <w:rsid w:val="00E438E7"/>
    <w:rsid w:val="00E46E6D"/>
    <w:rsid w:val="00E50E28"/>
    <w:rsid w:val="00E51706"/>
    <w:rsid w:val="00E51CFE"/>
    <w:rsid w:val="00E51E9D"/>
    <w:rsid w:val="00E53387"/>
    <w:rsid w:val="00E552B5"/>
    <w:rsid w:val="00E55F95"/>
    <w:rsid w:val="00E56614"/>
    <w:rsid w:val="00E57F8D"/>
    <w:rsid w:val="00E612CE"/>
    <w:rsid w:val="00E61FCB"/>
    <w:rsid w:val="00E62AD9"/>
    <w:rsid w:val="00E6339A"/>
    <w:rsid w:val="00E64609"/>
    <w:rsid w:val="00E665FD"/>
    <w:rsid w:val="00E70899"/>
    <w:rsid w:val="00E75ECB"/>
    <w:rsid w:val="00E83C77"/>
    <w:rsid w:val="00E84C9C"/>
    <w:rsid w:val="00E93D63"/>
    <w:rsid w:val="00E952C1"/>
    <w:rsid w:val="00E95657"/>
    <w:rsid w:val="00E96605"/>
    <w:rsid w:val="00E97EF8"/>
    <w:rsid w:val="00EA1527"/>
    <w:rsid w:val="00EA1969"/>
    <w:rsid w:val="00EA46C8"/>
    <w:rsid w:val="00EA55E2"/>
    <w:rsid w:val="00EA6990"/>
    <w:rsid w:val="00EB254A"/>
    <w:rsid w:val="00EB2C08"/>
    <w:rsid w:val="00EB2EEB"/>
    <w:rsid w:val="00EB4A87"/>
    <w:rsid w:val="00EB4D3E"/>
    <w:rsid w:val="00EB4D49"/>
    <w:rsid w:val="00EB5D6E"/>
    <w:rsid w:val="00EB67BC"/>
    <w:rsid w:val="00EC22FF"/>
    <w:rsid w:val="00EC29F7"/>
    <w:rsid w:val="00EC2AA8"/>
    <w:rsid w:val="00EC71A6"/>
    <w:rsid w:val="00EC7D5A"/>
    <w:rsid w:val="00ED0195"/>
    <w:rsid w:val="00ED0F0F"/>
    <w:rsid w:val="00ED222B"/>
    <w:rsid w:val="00ED431F"/>
    <w:rsid w:val="00ED49E7"/>
    <w:rsid w:val="00ED4A69"/>
    <w:rsid w:val="00ED685D"/>
    <w:rsid w:val="00ED6AA4"/>
    <w:rsid w:val="00ED71FB"/>
    <w:rsid w:val="00ED76F7"/>
    <w:rsid w:val="00ED7E63"/>
    <w:rsid w:val="00EE0E81"/>
    <w:rsid w:val="00EE0EBA"/>
    <w:rsid w:val="00EE0F6D"/>
    <w:rsid w:val="00EE2394"/>
    <w:rsid w:val="00EF0E7E"/>
    <w:rsid w:val="00EF1324"/>
    <w:rsid w:val="00EF2D49"/>
    <w:rsid w:val="00EF320A"/>
    <w:rsid w:val="00EF3E97"/>
    <w:rsid w:val="00EF4926"/>
    <w:rsid w:val="00F007B8"/>
    <w:rsid w:val="00F0083B"/>
    <w:rsid w:val="00F00D66"/>
    <w:rsid w:val="00F01C66"/>
    <w:rsid w:val="00F026BC"/>
    <w:rsid w:val="00F0604E"/>
    <w:rsid w:val="00F07015"/>
    <w:rsid w:val="00F11041"/>
    <w:rsid w:val="00F12908"/>
    <w:rsid w:val="00F134E1"/>
    <w:rsid w:val="00F13F9D"/>
    <w:rsid w:val="00F16085"/>
    <w:rsid w:val="00F205A5"/>
    <w:rsid w:val="00F264FF"/>
    <w:rsid w:val="00F31058"/>
    <w:rsid w:val="00F329E3"/>
    <w:rsid w:val="00F351BD"/>
    <w:rsid w:val="00F35A54"/>
    <w:rsid w:val="00F41A1E"/>
    <w:rsid w:val="00F42400"/>
    <w:rsid w:val="00F502F5"/>
    <w:rsid w:val="00F519BE"/>
    <w:rsid w:val="00F52662"/>
    <w:rsid w:val="00F56181"/>
    <w:rsid w:val="00F574D7"/>
    <w:rsid w:val="00F60010"/>
    <w:rsid w:val="00F626D0"/>
    <w:rsid w:val="00F62791"/>
    <w:rsid w:val="00F632BC"/>
    <w:rsid w:val="00F63A75"/>
    <w:rsid w:val="00F645A7"/>
    <w:rsid w:val="00F64B0A"/>
    <w:rsid w:val="00F659C0"/>
    <w:rsid w:val="00F65B1D"/>
    <w:rsid w:val="00F6628A"/>
    <w:rsid w:val="00F7241B"/>
    <w:rsid w:val="00F74B02"/>
    <w:rsid w:val="00F7578D"/>
    <w:rsid w:val="00F75BED"/>
    <w:rsid w:val="00F766AE"/>
    <w:rsid w:val="00F8037B"/>
    <w:rsid w:val="00F81C76"/>
    <w:rsid w:val="00F83861"/>
    <w:rsid w:val="00F846B0"/>
    <w:rsid w:val="00F84C90"/>
    <w:rsid w:val="00F85480"/>
    <w:rsid w:val="00F86164"/>
    <w:rsid w:val="00F86707"/>
    <w:rsid w:val="00F9384D"/>
    <w:rsid w:val="00F95CFF"/>
    <w:rsid w:val="00F97222"/>
    <w:rsid w:val="00FA0B3E"/>
    <w:rsid w:val="00FA17CA"/>
    <w:rsid w:val="00FA2476"/>
    <w:rsid w:val="00FA43A2"/>
    <w:rsid w:val="00FA5A26"/>
    <w:rsid w:val="00FB1CA7"/>
    <w:rsid w:val="00FB2D48"/>
    <w:rsid w:val="00FB3167"/>
    <w:rsid w:val="00FB5EF6"/>
    <w:rsid w:val="00FC2708"/>
    <w:rsid w:val="00FC284A"/>
    <w:rsid w:val="00FC2A2A"/>
    <w:rsid w:val="00FC3ACF"/>
    <w:rsid w:val="00FC5A67"/>
    <w:rsid w:val="00FD0949"/>
    <w:rsid w:val="00FD14C8"/>
    <w:rsid w:val="00FD17AA"/>
    <w:rsid w:val="00FD1904"/>
    <w:rsid w:val="00FD255B"/>
    <w:rsid w:val="00FD2A22"/>
    <w:rsid w:val="00FD3151"/>
    <w:rsid w:val="00FD32A5"/>
    <w:rsid w:val="00FD726D"/>
    <w:rsid w:val="00FE1A48"/>
    <w:rsid w:val="00FE3AFF"/>
    <w:rsid w:val="00FE6EDF"/>
    <w:rsid w:val="00FE74A9"/>
    <w:rsid w:val="00FE7C5C"/>
    <w:rsid w:val="00FF07FB"/>
    <w:rsid w:val="00FF1341"/>
    <w:rsid w:val="00FF3393"/>
    <w:rsid w:val="00FF55CA"/>
    <w:rsid w:val="00FF5F87"/>
    <w:rsid w:val="00FF72F9"/>
    <w:rsid w:val="011C64CF"/>
    <w:rsid w:val="013F0346"/>
    <w:rsid w:val="015B3238"/>
    <w:rsid w:val="015B4FE6"/>
    <w:rsid w:val="01710365"/>
    <w:rsid w:val="017D31AE"/>
    <w:rsid w:val="01B45801"/>
    <w:rsid w:val="01BF7408"/>
    <w:rsid w:val="0204567E"/>
    <w:rsid w:val="020C62E0"/>
    <w:rsid w:val="021D0A29"/>
    <w:rsid w:val="02447828"/>
    <w:rsid w:val="024737BC"/>
    <w:rsid w:val="031048F7"/>
    <w:rsid w:val="031F2043"/>
    <w:rsid w:val="031F3DF1"/>
    <w:rsid w:val="032A6E1D"/>
    <w:rsid w:val="034877EC"/>
    <w:rsid w:val="034F46D6"/>
    <w:rsid w:val="036013AC"/>
    <w:rsid w:val="03B94246"/>
    <w:rsid w:val="041A1188"/>
    <w:rsid w:val="043D09D3"/>
    <w:rsid w:val="046E6DDE"/>
    <w:rsid w:val="047B1554"/>
    <w:rsid w:val="04910D1F"/>
    <w:rsid w:val="04AC7907"/>
    <w:rsid w:val="04B14F1D"/>
    <w:rsid w:val="04D461A4"/>
    <w:rsid w:val="04DA4474"/>
    <w:rsid w:val="04FC263C"/>
    <w:rsid w:val="05263B5D"/>
    <w:rsid w:val="054B5371"/>
    <w:rsid w:val="05FD48BE"/>
    <w:rsid w:val="061D286A"/>
    <w:rsid w:val="062D0FE6"/>
    <w:rsid w:val="0631328E"/>
    <w:rsid w:val="06AB256C"/>
    <w:rsid w:val="06B70797"/>
    <w:rsid w:val="06BA630B"/>
    <w:rsid w:val="06CA16D4"/>
    <w:rsid w:val="06D118A6"/>
    <w:rsid w:val="06D25254"/>
    <w:rsid w:val="074107DA"/>
    <w:rsid w:val="0749768F"/>
    <w:rsid w:val="075C3866"/>
    <w:rsid w:val="076B5857"/>
    <w:rsid w:val="078246B5"/>
    <w:rsid w:val="07834DF6"/>
    <w:rsid w:val="079F0AA0"/>
    <w:rsid w:val="07B37C1F"/>
    <w:rsid w:val="07D72EEC"/>
    <w:rsid w:val="07D96E0D"/>
    <w:rsid w:val="07DB5EA2"/>
    <w:rsid w:val="07DF4045"/>
    <w:rsid w:val="082C4FE6"/>
    <w:rsid w:val="08430582"/>
    <w:rsid w:val="08445E15"/>
    <w:rsid w:val="086724C2"/>
    <w:rsid w:val="087F5A5E"/>
    <w:rsid w:val="088A61B1"/>
    <w:rsid w:val="08DA7138"/>
    <w:rsid w:val="08DC1B9B"/>
    <w:rsid w:val="08E41D65"/>
    <w:rsid w:val="08F33D56"/>
    <w:rsid w:val="092928F3"/>
    <w:rsid w:val="092F40ED"/>
    <w:rsid w:val="09594501"/>
    <w:rsid w:val="095E1B17"/>
    <w:rsid w:val="098175B4"/>
    <w:rsid w:val="09972933"/>
    <w:rsid w:val="09E638BB"/>
    <w:rsid w:val="0A100F0E"/>
    <w:rsid w:val="0A1E3055"/>
    <w:rsid w:val="0A9F4195"/>
    <w:rsid w:val="0AE2480E"/>
    <w:rsid w:val="0AF12517"/>
    <w:rsid w:val="0AFA761E"/>
    <w:rsid w:val="0B183F48"/>
    <w:rsid w:val="0B352404"/>
    <w:rsid w:val="0B8913F6"/>
    <w:rsid w:val="0B927856"/>
    <w:rsid w:val="0BA13F3D"/>
    <w:rsid w:val="0BCA351B"/>
    <w:rsid w:val="0BE05FF2"/>
    <w:rsid w:val="0BE47051"/>
    <w:rsid w:val="0BE6320A"/>
    <w:rsid w:val="0BF748CD"/>
    <w:rsid w:val="0C0F0EA7"/>
    <w:rsid w:val="0C57284E"/>
    <w:rsid w:val="0C5F67F4"/>
    <w:rsid w:val="0C903B81"/>
    <w:rsid w:val="0CBE0479"/>
    <w:rsid w:val="0CDE6ACB"/>
    <w:rsid w:val="0CE916F8"/>
    <w:rsid w:val="0CFA3B44"/>
    <w:rsid w:val="0D246BD4"/>
    <w:rsid w:val="0D35493D"/>
    <w:rsid w:val="0D3A63F7"/>
    <w:rsid w:val="0D6D057B"/>
    <w:rsid w:val="0D7C0FEF"/>
    <w:rsid w:val="0D933D59"/>
    <w:rsid w:val="0E02696B"/>
    <w:rsid w:val="0E0562AF"/>
    <w:rsid w:val="0E2826F4"/>
    <w:rsid w:val="0E283647"/>
    <w:rsid w:val="0E3966AF"/>
    <w:rsid w:val="0E3B2C36"/>
    <w:rsid w:val="0E4B1F3E"/>
    <w:rsid w:val="0E5A59B2"/>
    <w:rsid w:val="0E5B576A"/>
    <w:rsid w:val="0E963B01"/>
    <w:rsid w:val="0EB5630C"/>
    <w:rsid w:val="0EC3241C"/>
    <w:rsid w:val="0F022F45"/>
    <w:rsid w:val="0F0547E3"/>
    <w:rsid w:val="0F3D21CF"/>
    <w:rsid w:val="0F4C0664"/>
    <w:rsid w:val="0F5A68DD"/>
    <w:rsid w:val="0F6E4136"/>
    <w:rsid w:val="0F7D1743"/>
    <w:rsid w:val="0F8751F8"/>
    <w:rsid w:val="0F9658E5"/>
    <w:rsid w:val="0FA062BA"/>
    <w:rsid w:val="0FA638D0"/>
    <w:rsid w:val="0FE663C2"/>
    <w:rsid w:val="100F3B6B"/>
    <w:rsid w:val="103A226A"/>
    <w:rsid w:val="10466E02"/>
    <w:rsid w:val="1088747A"/>
    <w:rsid w:val="10967DE9"/>
    <w:rsid w:val="10A122E9"/>
    <w:rsid w:val="10A67900"/>
    <w:rsid w:val="10C2298C"/>
    <w:rsid w:val="10DE05CF"/>
    <w:rsid w:val="10EA785B"/>
    <w:rsid w:val="10EF74F9"/>
    <w:rsid w:val="110146AF"/>
    <w:rsid w:val="11052878"/>
    <w:rsid w:val="111D7BC2"/>
    <w:rsid w:val="11205904"/>
    <w:rsid w:val="112847B9"/>
    <w:rsid w:val="115455AE"/>
    <w:rsid w:val="11554701"/>
    <w:rsid w:val="11592BA3"/>
    <w:rsid w:val="115B6517"/>
    <w:rsid w:val="11BE7E27"/>
    <w:rsid w:val="11CE710E"/>
    <w:rsid w:val="121F3E0E"/>
    <w:rsid w:val="12280F14"/>
    <w:rsid w:val="1230601B"/>
    <w:rsid w:val="124B075F"/>
    <w:rsid w:val="12821046"/>
    <w:rsid w:val="12847FCF"/>
    <w:rsid w:val="128D521B"/>
    <w:rsid w:val="12B36D2C"/>
    <w:rsid w:val="13250FB0"/>
    <w:rsid w:val="133B4B73"/>
    <w:rsid w:val="13451652"/>
    <w:rsid w:val="1383099E"/>
    <w:rsid w:val="138C102F"/>
    <w:rsid w:val="13A95F40"/>
    <w:rsid w:val="13B660AC"/>
    <w:rsid w:val="13B87923"/>
    <w:rsid w:val="13D03611"/>
    <w:rsid w:val="13E72709"/>
    <w:rsid w:val="13FA68E0"/>
    <w:rsid w:val="140C2170"/>
    <w:rsid w:val="141334FE"/>
    <w:rsid w:val="14233D84"/>
    <w:rsid w:val="143F60A1"/>
    <w:rsid w:val="14422F58"/>
    <w:rsid w:val="14651CBA"/>
    <w:rsid w:val="14843076"/>
    <w:rsid w:val="14C52A4A"/>
    <w:rsid w:val="14F21366"/>
    <w:rsid w:val="15273705"/>
    <w:rsid w:val="152A4FA3"/>
    <w:rsid w:val="15545B7C"/>
    <w:rsid w:val="15572CDB"/>
    <w:rsid w:val="155C2C83"/>
    <w:rsid w:val="15AA6DB7"/>
    <w:rsid w:val="160E0421"/>
    <w:rsid w:val="16491459"/>
    <w:rsid w:val="16822D1E"/>
    <w:rsid w:val="1687396F"/>
    <w:rsid w:val="16976668"/>
    <w:rsid w:val="16DF3B6C"/>
    <w:rsid w:val="16F35A55"/>
    <w:rsid w:val="16F72C63"/>
    <w:rsid w:val="17283764"/>
    <w:rsid w:val="1728556E"/>
    <w:rsid w:val="1744288D"/>
    <w:rsid w:val="177469AA"/>
    <w:rsid w:val="177E5132"/>
    <w:rsid w:val="179761F4"/>
    <w:rsid w:val="179E3A27"/>
    <w:rsid w:val="17FB2C27"/>
    <w:rsid w:val="18027B12"/>
    <w:rsid w:val="180B313D"/>
    <w:rsid w:val="18387260"/>
    <w:rsid w:val="188B3FAB"/>
    <w:rsid w:val="18CB25F9"/>
    <w:rsid w:val="18CE20EA"/>
    <w:rsid w:val="18DB1C64"/>
    <w:rsid w:val="190855FC"/>
    <w:rsid w:val="195C14A3"/>
    <w:rsid w:val="19650358"/>
    <w:rsid w:val="197B5DCD"/>
    <w:rsid w:val="19A601AD"/>
    <w:rsid w:val="19C07C84"/>
    <w:rsid w:val="19DB686C"/>
    <w:rsid w:val="19E80F89"/>
    <w:rsid w:val="19F53DD2"/>
    <w:rsid w:val="19FA13E8"/>
    <w:rsid w:val="19FD4066"/>
    <w:rsid w:val="1A0403CB"/>
    <w:rsid w:val="1A400DC5"/>
    <w:rsid w:val="1A442663"/>
    <w:rsid w:val="1A98650B"/>
    <w:rsid w:val="1AD440F1"/>
    <w:rsid w:val="1ADF413A"/>
    <w:rsid w:val="1B087B35"/>
    <w:rsid w:val="1B4B5C73"/>
    <w:rsid w:val="1B5468D6"/>
    <w:rsid w:val="1BCB46BE"/>
    <w:rsid w:val="1BF53651"/>
    <w:rsid w:val="1C0320AA"/>
    <w:rsid w:val="1C067E8A"/>
    <w:rsid w:val="1C370EF1"/>
    <w:rsid w:val="1C8431EB"/>
    <w:rsid w:val="1C9D24FF"/>
    <w:rsid w:val="1CB3762C"/>
    <w:rsid w:val="1CBE6057"/>
    <w:rsid w:val="1CE43C8A"/>
    <w:rsid w:val="1D1A3613"/>
    <w:rsid w:val="1D210A3A"/>
    <w:rsid w:val="1D392227"/>
    <w:rsid w:val="1D9B4C90"/>
    <w:rsid w:val="1DFC5651"/>
    <w:rsid w:val="1E3B3366"/>
    <w:rsid w:val="1E6A01BF"/>
    <w:rsid w:val="1E9B2A6E"/>
    <w:rsid w:val="1EA731C1"/>
    <w:rsid w:val="1EC133C1"/>
    <w:rsid w:val="1ED85A70"/>
    <w:rsid w:val="1EE320E3"/>
    <w:rsid w:val="1F5E6596"/>
    <w:rsid w:val="1F775289"/>
    <w:rsid w:val="1F90634B"/>
    <w:rsid w:val="1F985220"/>
    <w:rsid w:val="1FCA360B"/>
    <w:rsid w:val="1FCA53B9"/>
    <w:rsid w:val="205B4263"/>
    <w:rsid w:val="20831A0C"/>
    <w:rsid w:val="20937EA1"/>
    <w:rsid w:val="20A922F2"/>
    <w:rsid w:val="20AA51EA"/>
    <w:rsid w:val="20D504B9"/>
    <w:rsid w:val="210448FA"/>
    <w:rsid w:val="216C07A8"/>
    <w:rsid w:val="21717AB6"/>
    <w:rsid w:val="21A34113"/>
    <w:rsid w:val="21C50207"/>
    <w:rsid w:val="21DC5877"/>
    <w:rsid w:val="21F85995"/>
    <w:rsid w:val="21FA5CFD"/>
    <w:rsid w:val="221B63A0"/>
    <w:rsid w:val="223D7456"/>
    <w:rsid w:val="22477195"/>
    <w:rsid w:val="2274785E"/>
    <w:rsid w:val="228C2DF9"/>
    <w:rsid w:val="22B1460E"/>
    <w:rsid w:val="22B83BEE"/>
    <w:rsid w:val="22C00CF5"/>
    <w:rsid w:val="230C0884"/>
    <w:rsid w:val="23733FB9"/>
    <w:rsid w:val="23E15A7C"/>
    <w:rsid w:val="242332EA"/>
    <w:rsid w:val="24314B17"/>
    <w:rsid w:val="243674C1"/>
    <w:rsid w:val="244F2331"/>
    <w:rsid w:val="24EF141E"/>
    <w:rsid w:val="25090731"/>
    <w:rsid w:val="251470D6"/>
    <w:rsid w:val="25156BB8"/>
    <w:rsid w:val="252C4E65"/>
    <w:rsid w:val="255D282B"/>
    <w:rsid w:val="256E67E6"/>
    <w:rsid w:val="258778A8"/>
    <w:rsid w:val="25D42A8C"/>
    <w:rsid w:val="25E90563"/>
    <w:rsid w:val="263508E2"/>
    <w:rsid w:val="26492DAF"/>
    <w:rsid w:val="2661634B"/>
    <w:rsid w:val="26747E2C"/>
    <w:rsid w:val="26A12BEB"/>
    <w:rsid w:val="26B3073B"/>
    <w:rsid w:val="26D23C48"/>
    <w:rsid w:val="26DE6C18"/>
    <w:rsid w:val="27075144"/>
    <w:rsid w:val="27D33279"/>
    <w:rsid w:val="27DD5EA5"/>
    <w:rsid w:val="280276BA"/>
    <w:rsid w:val="28110526"/>
    <w:rsid w:val="28322D6A"/>
    <w:rsid w:val="28445F24"/>
    <w:rsid w:val="28485A15"/>
    <w:rsid w:val="284D6B87"/>
    <w:rsid w:val="286C4AE7"/>
    <w:rsid w:val="28861EB0"/>
    <w:rsid w:val="28BB61E6"/>
    <w:rsid w:val="28C90BAA"/>
    <w:rsid w:val="28DD039D"/>
    <w:rsid w:val="28E448AF"/>
    <w:rsid w:val="28E55011"/>
    <w:rsid w:val="28F95257"/>
    <w:rsid w:val="28FC235B"/>
    <w:rsid w:val="290D4568"/>
    <w:rsid w:val="291C0075"/>
    <w:rsid w:val="29422464"/>
    <w:rsid w:val="29685BB9"/>
    <w:rsid w:val="29A053DC"/>
    <w:rsid w:val="29A44D64"/>
    <w:rsid w:val="29BD7D3C"/>
    <w:rsid w:val="29C015DB"/>
    <w:rsid w:val="2A6603D4"/>
    <w:rsid w:val="2AA50EFC"/>
    <w:rsid w:val="2AEE42AE"/>
    <w:rsid w:val="2B165956"/>
    <w:rsid w:val="2B33475A"/>
    <w:rsid w:val="2BAE2033"/>
    <w:rsid w:val="2BE23A8A"/>
    <w:rsid w:val="2C0003B4"/>
    <w:rsid w:val="2C1F083A"/>
    <w:rsid w:val="2C293467"/>
    <w:rsid w:val="2C3A7C21"/>
    <w:rsid w:val="2C6171DF"/>
    <w:rsid w:val="2C841139"/>
    <w:rsid w:val="2C932FD6"/>
    <w:rsid w:val="2CEF3993"/>
    <w:rsid w:val="2D0839C4"/>
    <w:rsid w:val="2D19172E"/>
    <w:rsid w:val="2D214C54"/>
    <w:rsid w:val="2D6055AE"/>
    <w:rsid w:val="2D773EEE"/>
    <w:rsid w:val="2D917516"/>
    <w:rsid w:val="2D9C640B"/>
    <w:rsid w:val="2DA05533"/>
    <w:rsid w:val="2DE35CCA"/>
    <w:rsid w:val="2DEA30CA"/>
    <w:rsid w:val="2DF34DBC"/>
    <w:rsid w:val="2E6E3CFB"/>
    <w:rsid w:val="2E982B26"/>
    <w:rsid w:val="2F1A6159"/>
    <w:rsid w:val="2F370591"/>
    <w:rsid w:val="2F3F2FA2"/>
    <w:rsid w:val="2F7215C9"/>
    <w:rsid w:val="2F7D2448"/>
    <w:rsid w:val="2F9A5FCD"/>
    <w:rsid w:val="2FD933F6"/>
    <w:rsid w:val="30274161"/>
    <w:rsid w:val="302E54F0"/>
    <w:rsid w:val="3038636F"/>
    <w:rsid w:val="30667CA2"/>
    <w:rsid w:val="3071362F"/>
    <w:rsid w:val="30D342E9"/>
    <w:rsid w:val="30F304E8"/>
    <w:rsid w:val="31055DE1"/>
    <w:rsid w:val="311F308B"/>
    <w:rsid w:val="315612AD"/>
    <w:rsid w:val="316A07AA"/>
    <w:rsid w:val="31943A79"/>
    <w:rsid w:val="31A31F0E"/>
    <w:rsid w:val="31D30D24"/>
    <w:rsid w:val="31EC5663"/>
    <w:rsid w:val="320D7387"/>
    <w:rsid w:val="32827D75"/>
    <w:rsid w:val="328A4026"/>
    <w:rsid w:val="329B0E37"/>
    <w:rsid w:val="32AB107A"/>
    <w:rsid w:val="32D1544F"/>
    <w:rsid w:val="33184235"/>
    <w:rsid w:val="3328091C"/>
    <w:rsid w:val="33353A28"/>
    <w:rsid w:val="335800A3"/>
    <w:rsid w:val="33D37ECA"/>
    <w:rsid w:val="33DF6B01"/>
    <w:rsid w:val="33F97BC3"/>
    <w:rsid w:val="34076784"/>
    <w:rsid w:val="34126ED7"/>
    <w:rsid w:val="342C4FCD"/>
    <w:rsid w:val="346534AA"/>
    <w:rsid w:val="34793C69"/>
    <w:rsid w:val="34882FDA"/>
    <w:rsid w:val="34A75871"/>
    <w:rsid w:val="34D0301A"/>
    <w:rsid w:val="34D348B8"/>
    <w:rsid w:val="352549E8"/>
    <w:rsid w:val="353F3CFB"/>
    <w:rsid w:val="35696FCA"/>
    <w:rsid w:val="356D6ABA"/>
    <w:rsid w:val="357A0BDF"/>
    <w:rsid w:val="357C4F4F"/>
    <w:rsid w:val="358838F4"/>
    <w:rsid w:val="35F637BD"/>
    <w:rsid w:val="36213401"/>
    <w:rsid w:val="36260A17"/>
    <w:rsid w:val="36E0506A"/>
    <w:rsid w:val="36FF7BE6"/>
    <w:rsid w:val="37117919"/>
    <w:rsid w:val="374970B3"/>
    <w:rsid w:val="375515B4"/>
    <w:rsid w:val="376161AB"/>
    <w:rsid w:val="376932B2"/>
    <w:rsid w:val="376B702A"/>
    <w:rsid w:val="378620B5"/>
    <w:rsid w:val="37A61E10"/>
    <w:rsid w:val="37CB5D1A"/>
    <w:rsid w:val="37D67719"/>
    <w:rsid w:val="37FA03AE"/>
    <w:rsid w:val="38003C16"/>
    <w:rsid w:val="380A6843"/>
    <w:rsid w:val="38787C50"/>
    <w:rsid w:val="38811C0E"/>
    <w:rsid w:val="38926124"/>
    <w:rsid w:val="390E4407"/>
    <w:rsid w:val="393B16E6"/>
    <w:rsid w:val="397C551E"/>
    <w:rsid w:val="39873EC3"/>
    <w:rsid w:val="398B750F"/>
    <w:rsid w:val="39A1436D"/>
    <w:rsid w:val="39E52172"/>
    <w:rsid w:val="39F2758E"/>
    <w:rsid w:val="3A512861"/>
    <w:rsid w:val="3A6A7A6C"/>
    <w:rsid w:val="3AB64A60"/>
    <w:rsid w:val="3AC52EF5"/>
    <w:rsid w:val="3AD16BD5"/>
    <w:rsid w:val="3AEF7F72"/>
    <w:rsid w:val="3B4C4D71"/>
    <w:rsid w:val="3BA725FA"/>
    <w:rsid w:val="3BED61E6"/>
    <w:rsid w:val="3BFC46F4"/>
    <w:rsid w:val="3C597D99"/>
    <w:rsid w:val="3C917532"/>
    <w:rsid w:val="3CB74ABF"/>
    <w:rsid w:val="3CC80A7A"/>
    <w:rsid w:val="3CEA279F"/>
    <w:rsid w:val="3CF17FD1"/>
    <w:rsid w:val="3D22462E"/>
    <w:rsid w:val="3D491BBB"/>
    <w:rsid w:val="3D74475E"/>
    <w:rsid w:val="3DAE1A1E"/>
    <w:rsid w:val="3DB507E2"/>
    <w:rsid w:val="3DD97882"/>
    <w:rsid w:val="3E1C10F2"/>
    <w:rsid w:val="3E4D7489"/>
    <w:rsid w:val="3E506F79"/>
    <w:rsid w:val="3E693B97"/>
    <w:rsid w:val="3E7F33BB"/>
    <w:rsid w:val="3EAB2402"/>
    <w:rsid w:val="3ED90D1D"/>
    <w:rsid w:val="3F067638"/>
    <w:rsid w:val="3F5465F5"/>
    <w:rsid w:val="3F6A406B"/>
    <w:rsid w:val="3F8312B2"/>
    <w:rsid w:val="3FBD23EC"/>
    <w:rsid w:val="3FC4377B"/>
    <w:rsid w:val="3FE14A5D"/>
    <w:rsid w:val="3FFF2A05"/>
    <w:rsid w:val="400F3798"/>
    <w:rsid w:val="402266C5"/>
    <w:rsid w:val="402661E4"/>
    <w:rsid w:val="40844CB8"/>
    <w:rsid w:val="40896772"/>
    <w:rsid w:val="40C31C84"/>
    <w:rsid w:val="40F56F7D"/>
    <w:rsid w:val="411029F0"/>
    <w:rsid w:val="41362456"/>
    <w:rsid w:val="41596145"/>
    <w:rsid w:val="417B430D"/>
    <w:rsid w:val="41AC7C60"/>
    <w:rsid w:val="41AF045B"/>
    <w:rsid w:val="41E2438C"/>
    <w:rsid w:val="41EB694D"/>
    <w:rsid w:val="41FD4D22"/>
    <w:rsid w:val="42162288"/>
    <w:rsid w:val="425012F6"/>
    <w:rsid w:val="426B25D4"/>
    <w:rsid w:val="427009D4"/>
    <w:rsid w:val="42731488"/>
    <w:rsid w:val="427A45C5"/>
    <w:rsid w:val="427C033D"/>
    <w:rsid w:val="42AD4959"/>
    <w:rsid w:val="42D0535F"/>
    <w:rsid w:val="42DE5A71"/>
    <w:rsid w:val="431542ED"/>
    <w:rsid w:val="43282273"/>
    <w:rsid w:val="43DF5027"/>
    <w:rsid w:val="4407632C"/>
    <w:rsid w:val="444C6312"/>
    <w:rsid w:val="44B82E53"/>
    <w:rsid w:val="44C3534C"/>
    <w:rsid w:val="44C75187"/>
    <w:rsid w:val="44F22A17"/>
    <w:rsid w:val="450665E4"/>
    <w:rsid w:val="45886FF9"/>
    <w:rsid w:val="45A35BE1"/>
    <w:rsid w:val="45AB2CE7"/>
    <w:rsid w:val="45CA287A"/>
    <w:rsid w:val="45D16BF2"/>
    <w:rsid w:val="45DE0298"/>
    <w:rsid w:val="45E32481"/>
    <w:rsid w:val="45EC57D9"/>
    <w:rsid w:val="460743C1"/>
    <w:rsid w:val="460D74FE"/>
    <w:rsid w:val="46750877"/>
    <w:rsid w:val="46A14816"/>
    <w:rsid w:val="46A240EA"/>
    <w:rsid w:val="47084895"/>
    <w:rsid w:val="474156B1"/>
    <w:rsid w:val="475A75D6"/>
    <w:rsid w:val="47670EAD"/>
    <w:rsid w:val="47727F60"/>
    <w:rsid w:val="477F442B"/>
    <w:rsid w:val="478600AD"/>
    <w:rsid w:val="47D4552D"/>
    <w:rsid w:val="48100EFE"/>
    <w:rsid w:val="48427933"/>
    <w:rsid w:val="4860600B"/>
    <w:rsid w:val="48DC79B1"/>
    <w:rsid w:val="48E07351"/>
    <w:rsid w:val="491C4628"/>
    <w:rsid w:val="49327CD0"/>
    <w:rsid w:val="49375399"/>
    <w:rsid w:val="497E0E3E"/>
    <w:rsid w:val="49A85EBB"/>
    <w:rsid w:val="4A4D0811"/>
    <w:rsid w:val="4AA7177E"/>
    <w:rsid w:val="4AAF6DD6"/>
    <w:rsid w:val="4ABB6E5A"/>
    <w:rsid w:val="4B42437D"/>
    <w:rsid w:val="4B5E0F27"/>
    <w:rsid w:val="4B87765A"/>
    <w:rsid w:val="4B952E6B"/>
    <w:rsid w:val="4BA426B2"/>
    <w:rsid w:val="4BB328F5"/>
    <w:rsid w:val="4BFB5A47"/>
    <w:rsid w:val="4BFC24EE"/>
    <w:rsid w:val="4C2113BB"/>
    <w:rsid w:val="4C2A0E0A"/>
    <w:rsid w:val="4C672862"/>
    <w:rsid w:val="4CD8042C"/>
    <w:rsid w:val="4D2A6BE7"/>
    <w:rsid w:val="4D451303"/>
    <w:rsid w:val="4DAB5F7A"/>
    <w:rsid w:val="4DAE78DE"/>
    <w:rsid w:val="4DB90697"/>
    <w:rsid w:val="4DC62DB4"/>
    <w:rsid w:val="4DF0398D"/>
    <w:rsid w:val="4E087FAC"/>
    <w:rsid w:val="4E0D453F"/>
    <w:rsid w:val="4E2D698F"/>
    <w:rsid w:val="4E6F6FA8"/>
    <w:rsid w:val="4EA34EA3"/>
    <w:rsid w:val="4EAC01FC"/>
    <w:rsid w:val="4EB96475"/>
    <w:rsid w:val="4EC5306C"/>
    <w:rsid w:val="4EE23C1E"/>
    <w:rsid w:val="4EF83441"/>
    <w:rsid w:val="4F1E452A"/>
    <w:rsid w:val="4F3A75B6"/>
    <w:rsid w:val="4F560238"/>
    <w:rsid w:val="4F7F146C"/>
    <w:rsid w:val="4FF0236A"/>
    <w:rsid w:val="4FFB2C64"/>
    <w:rsid w:val="505521CD"/>
    <w:rsid w:val="509E79D2"/>
    <w:rsid w:val="50B25440"/>
    <w:rsid w:val="50BB64D4"/>
    <w:rsid w:val="50C57353"/>
    <w:rsid w:val="50CE26AB"/>
    <w:rsid w:val="50D700E5"/>
    <w:rsid w:val="50DD08D9"/>
    <w:rsid w:val="50F73284"/>
    <w:rsid w:val="51387B25"/>
    <w:rsid w:val="515E50B1"/>
    <w:rsid w:val="51666A97"/>
    <w:rsid w:val="517448D5"/>
    <w:rsid w:val="51CE2237"/>
    <w:rsid w:val="51D830B6"/>
    <w:rsid w:val="52373865"/>
    <w:rsid w:val="524F6498"/>
    <w:rsid w:val="526606C2"/>
    <w:rsid w:val="52844E28"/>
    <w:rsid w:val="52896CD7"/>
    <w:rsid w:val="529C40E3"/>
    <w:rsid w:val="52A80CDA"/>
    <w:rsid w:val="52E37F64"/>
    <w:rsid w:val="52FB52AE"/>
    <w:rsid w:val="532652EC"/>
    <w:rsid w:val="53373E0C"/>
    <w:rsid w:val="537D2167"/>
    <w:rsid w:val="53876B42"/>
    <w:rsid w:val="53B8319F"/>
    <w:rsid w:val="53CE29C2"/>
    <w:rsid w:val="53D22171"/>
    <w:rsid w:val="53D93DF7"/>
    <w:rsid w:val="53EC109A"/>
    <w:rsid w:val="53F046E7"/>
    <w:rsid w:val="5402266C"/>
    <w:rsid w:val="540957A8"/>
    <w:rsid w:val="544F3B03"/>
    <w:rsid w:val="54745318"/>
    <w:rsid w:val="549F7EBB"/>
    <w:rsid w:val="54A86D6F"/>
    <w:rsid w:val="54D44008"/>
    <w:rsid w:val="55134E48"/>
    <w:rsid w:val="5579070C"/>
    <w:rsid w:val="557D7B97"/>
    <w:rsid w:val="55943798"/>
    <w:rsid w:val="55FB7373"/>
    <w:rsid w:val="560143CD"/>
    <w:rsid w:val="562043C1"/>
    <w:rsid w:val="563E63AA"/>
    <w:rsid w:val="56772E9D"/>
    <w:rsid w:val="56A417B8"/>
    <w:rsid w:val="56BA0FDC"/>
    <w:rsid w:val="56D24578"/>
    <w:rsid w:val="57366409"/>
    <w:rsid w:val="57482A8C"/>
    <w:rsid w:val="57580F21"/>
    <w:rsid w:val="576F0018"/>
    <w:rsid w:val="578F5D04"/>
    <w:rsid w:val="579665B9"/>
    <w:rsid w:val="5797131D"/>
    <w:rsid w:val="579B0E0D"/>
    <w:rsid w:val="57BC2B32"/>
    <w:rsid w:val="57CE2F91"/>
    <w:rsid w:val="57F347A6"/>
    <w:rsid w:val="58150BC0"/>
    <w:rsid w:val="582A3F3F"/>
    <w:rsid w:val="584D65AC"/>
    <w:rsid w:val="584E5E80"/>
    <w:rsid w:val="58507E4A"/>
    <w:rsid w:val="585C536F"/>
    <w:rsid w:val="586B07E0"/>
    <w:rsid w:val="586E207E"/>
    <w:rsid w:val="58706434"/>
    <w:rsid w:val="5875165E"/>
    <w:rsid w:val="58F5279F"/>
    <w:rsid w:val="591A3FB4"/>
    <w:rsid w:val="591E3AA4"/>
    <w:rsid w:val="593947A2"/>
    <w:rsid w:val="59486D73"/>
    <w:rsid w:val="597638E0"/>
    <w:rsid w:val="599211F9"/>
    <w:rsid w:val="5A5B38B6"/>
    <w:rsid w:val="5A65572D"/>
    <w:rsid w:val="5AC643F3"/>
    <w:rsid w:val="5AD20FEA"/>
    <w:rsid w:val="5AED7BD2"/>
    <w:rsid w:val="5AF12DA3"/>
    <w:rsid w:val="5AFF7905"/>
    <w:rsid w:val="5B4D241F"/>
    <w:rsid w:val="5B6D0D13"/>
    <w:rsid w:val="5B761B8E"/>
    <w:rsid w:val="5B791466"/>
    <w:rsid w:val="5B914A01"/>
    <w:rsid w:val="5B9410C4"/>
    <w:rsid w:val="5BD50ACF"/>
    <w:rsid w:val="5BD50AE0"/>
    <w:rsid w:val="5BDE751B"/>
    <w:rsid w:val="5C11169E"/>
    <w:rsid w:val="5C1845B1"/>
    <w:rsid w:val="5C2002EE"/>
    <w:rsid w:val="5C74236B"/>
    <w:rsid w:val="5C82434A"/>
    <w:rsid w:val="5C981DBF"/>
    <w:rsid w:val="5C9F4EFC"/>
    <w:rsid w:val="5CD02427"/>
    <w:rsid w:val="5CD31699"/>
    <w:rsid w:val="5CDA4186"/>
    <w:rsid w:val="5CEB0141"/>
    <w:rsid w:val="5CFC40FC"/>
    <w:rsid w:val="5D1551BE"/>
    <w:rsid w:val="5D2B49E2"/>
    <w:rsid w:val="5D521F6E"/>
    <w:rsid w:val="5DB205B8"/>
    <w:rsid w:val="5DC80681"/>
    <w:rsid w:val="5DCB39D2"/>
    <w:rsid w:val="5DD92690"/>
    <w:rsid w:val="5DEF3C61"/>
    <w:rsid w:val="5DFC43CF"/>
    <w:rsid w:val="5E331DA0"/>
    <w:rsid w:val="5E373415"/>
    <w:rsid w:val="5E5C2986"/>
    <w:rsid w:val="5E7C30F9"/>
    <w:rsid w:val="5EAF519E"/>
    <w:rsid w:val="5EB855B3"/>
    <w:rsid w:val="5ED13367"/>
    <w:rsid w:val="5ED20F2B"/>
    <w:rsid w:val="5ED74E21"/>
    <w:rsid w:val="5EF360E0"/>
    <w:rsid w:val="5F447FDD"/>
    <w:rsid w:val="5F681F1D"/>
    <w:rsid w:val="5F7A39FE"/>
    <w:rsid w:val="5F903222"/>
    <w:rsid w:val="5F9A7BFD"/>
    <w:rsid w:val="5FBC4017"/>
    <w:rsid w:val="5FD27396"/>
    <w:rsid w:val="5FF23BEF"/>
    <w:rsid w:val="602120CC"/>
    <w:rsid w:val="60714E01"/>
    <w:rsid w:val="60906949"/>
    <w:rsid w:val="60997EB4"/>
    <w:rsid w:val="60A07495"/>
    <w:rsid w:val="60B82A30"/>
    <w:rsid w:val="60CC2038"/>
    <w:rsid w:val="60EA6962"/>
    <w:rsid w:val="61001CE1"/>
    <w:rsid w:val="61025A59"/>
    <w:rsid w:val="61271964"/>
    <w:rsid w:val="617E11FC"/>
    <w:rsid w:val="61965BA1"/>
    <w:rsid w:val="61B34FA6"/>
    <w:rsid w:val="61C805A5"/>
    <w:rsid w:val="61CA3737"/>
    <w:rsid w:val="61D373F6"/>
    <w:rsid w:val="61D4412B"/>
    <w:rsid w:val="61F760DA"/>
    <w:rsid w:val="61FE0917"/>
    <w:rsid w:val="6200468F"/>
    <w:rsid w:val="62214605"/>
    <w:rsid w:val="622A34BA"/>
    <w:rsid w:val="623B56C7"/>
    <w:rsid w:val="62636E0B"/>
    <w:rsid w:val="62970423"/>
    <w:rsid w:val="629A0457"/>
    <w:rsid w:val="62BD60DC"/>
    <w:rsid w:val="62C0797A"/>
    <w:rsid w:val="62C76F5B"/>
    <w:rsid w:val="62D84CC4"/>
    <w:rsid w:val="62FB09B2"/>
    <w:rsid w:val="62FE04A2"/>
    <w:rsid w:val="631238A3"/>
    <w:rsid w:val="6377272F"/>
    <w:rsid w:val="6390559E"/>
    <w:rsid w:val="639B6FD9"/>
    <w:rsid w:val="642F4DB7"/>
    <w:rsid w:val="65177ED0"/>
    <w:rsid w:val="651B533C"/>
    <w:rsid w:val="65426D6C"/>
    <w:rsid w:val="65815AE7"/>
    <w:rsid w:val="65C43C25"/>
    <w:rsid w:val="65C47781"/>
    <w:rsid w:val="66100C18"/>
    <w:rsid w:val="66300B06"/>
    <w:rsid w:val="664D7777"/>
    <w:rsid w:val="66524D8D"/>
    <w:rsid w:val="66884D70"/>
    <w:rsid w:val="669F3A33"/>
    <w:rsid w:val="66A17AC3"/>
    <w:rsid w:val="66A3383B"/>
    <w:rsid w:val="66AA6977"/>
    <w:rsid w:val="66C67529"/>
    <w:rsid w:val="66CC2D91"/>
    <w:rsid w:val="66D63C10"/>
    <w:rsid w:val="66F61BBC"/>
    <w:rsid w:val="66F83B86"/>
    <w:rsid w:val="670E33AA"/>
    <w:rsid w:val="671169F6"/>
    <w:rsid w:val="67317098"/>
    <w:rsid w:val="674A015A"/>
    <w:rsid w:val="6760797E"/>
    <w:rsid w:val="67B83316"/>
    <w:rsid w:val="67E40F55"/>
    <w:rsid w:val="68264723"/>
    <w:rsid w:val="68640B2E"/>
    <w:rsid w:val="687A681D"/>
    <w:rsid w:val="68C47A98"/>
    <w:rsid w:val="68DF449D"/>
    <w:rsid w:val="69140A20"/>
    <w:rsid w:val="691809FE"/>
    <w:rsid w:val="6920000C"/>
    <w:rsid w:val="692F585A"/>
    <w:rsid w:val="695A0B28"/>
    <w:rsid w:val="6965127B"/>
    <w:rsid w:val="6A885221"/>
    <w:rsid w:val="6AFD409F"/>
    <w:rsid w:val="6B225676"/>
    <w:rsid w:val="6B543355"/>
    <w:rsid w:val="6B581098"/>
    <w:rsid w:val="6B63034A"/>
    <w:rsid w:val="6B6333E6"/>
    <w:rsid w:val="6B786B24"/>
    <w:rsid w:val="6B827EC3"/>
    <w:rsid w:val="6B9146AA"/>
    <w:rsid w:val="6BB63F85"/>
    <w:rsid w:val="6BC40266"/>
    <w:rsid w:val="6C354F35"/>
    <w:rsid w:val="6C3C4515"/>
    <w:rsid w:val="6C44786E"/>
    <w:rsid w:val="6C6B0957"/>
    <w:rsid w:val="6C8D4D71"/>
    <w:rsid w:val="6CA16A6E"/>
    <w:rsid w:val="6CAF118B"/>
    <w:rsid w:val="6CB56076"/>
    <w:rsid w:val="6D1C60F5"/>
    <w:rsid w:val="6D8A5754"/>
    <w:rsid w:val="6DB430A1"/>
    <w:rsid w:val="6DE035C6"/>
    <w:rsid w:val="6DF36E56"/>
    <w:rsid w:val="6E1B015A"/>
    <w:rsid w:val="6E5A6ED5"/>
    <w:rsid w:val="6E936E54"/>
    <w:rsid w:val="6E9A19C7"/>
    <w:rsid w:val="6EBF4F8A"/>
    <w:rsid w:val="6EC10D02"/>
    <w:rsid w:val="6EC66318"/>
    <w:rsid w:val="6EF74724"/>
    <w:rsid w:val="6F3435E1"/>
    <w:rsid w:val="6F3516F0"/>
    <w:rsid w:val="6F742218"/>
    <w:rsid w:val="6FBB2BF0"/>
    <w:rsid w:val="6FC34F4E"/>
    <w:rsid w:val="6FD42CB7"/>
    <w:rsid w:val="70001CFE"/>
    <w:rsid w:val="701B08E6"/>
    <w:rsid w:val="70207CAA"/>
    <w:rsid w:val="70495453"/>
    <w:rsid w:val="70622071"/>
    <w:rsid w:val="709B5583"/>
    <w:rsid w:val="70B74EBB"/>
    <w:rsid w:val="7130216F"/>
    <w:rsid w:val="71440A5B"/>
    <w:rsid w:val="714F4CEB"/>
    <w:rsid w:val="716432E9"/>
    <w:rsid w:val="71752277"/>
    <w:rsid w:val="71CA25C3"/>
    <w:rsid w:val="71D376CA"/>
    <w:rsid w:val="72301B3E"/>
    <w:rsid w:val="7258372B"/>
    <w:rsid w:val="726B5B54"/>
    <w:rsid w:val="727F7420"/>
    <w:rsid w:val="728269FA"/>
    <w:rsid w:val="72A818BC"/>
    <w:rsid w:val="72D64E43"/>
    <w:rsid w:val="72D8486C"/>
    <w:rsid w:val="72F571CC"/>
    <w:rsid w:val="72F62F44"/>
    <w:rsid w:val="72F70EE6"/>
    <w:rsid w:val="7309711B"/>
    <w:rsid w:val="7317638F"/>
    <w:rsid w:val="73404317"/>
    <w:rsid w:val="7347353C"/>
    <w:rsid w:val="734737A0"/>
    <w:rsid w:val="73700F48"/>
    <w:rsid w:val="738940C9"/>
    <w:rsid w:val="73C44DF0"/>
    <w:rsid w:val="73EA06EE"/>
    <w:rsid w:val="743E609F"/>
    <w:rsid w:val="7443040B"/>
    <w:rsid w:val="7443665D"/>
    <w:rsid w:val="74454183"/>
    <w:rsid w:val="74795BDB"/>
    <w:rsid w:val="7513602F"/>
    <w:rsid w:val="752E10BB"/>
    <w:rsid w:val="753A04DC"/>
    <w:rsid w:val="758D4034"/>
    <w:rsid w:val="759F78C3"/>
    <w:rsid w:val="75CA0DE4"/>
    <w:rsid w:val="7613541B"/>
    <w:rsid w:val="761E4C8C"/>
    <w:rsid w:val="7630676D"/>
    <w:rsid w:val="763C6907"/>
    <w:rsid w:val="766F2884"/>
    <w:rsid w:val="76870A83"/>
    <w:rsid w:val="768C7E47"/>
    <w:rsid w:val="76BB7CAF"/>
    <w:rsid w:val="76EA2DC0"/>
    <w:rsid w:val="770E7A76"/>
    <w:rsid w:val="774B4D2E"/>
    <w:rsid w:val="77703856"/>
    <w:rsid w:val="77860D3A"/>
    <w:rsid w:val="77F57EB4"/>
    <w:rsid w:val="77FF5D47"/>
    <w:rsid w:val="783A38D3"/>
    <w:rsid w:val="78520C1D"/>
    <w:rsid w:val="78774B27"/>
    <w:rsid w:val="7887039B"/>
    <w:rsid w:val="78A01DCD"/>
    <w:rsid w:val="78CC4E73"/>
    <w:rsid w:val="78D02DFD"/>
    <w:rsid w:val="78E75809"/>
    <w:rsid w:val="790D6F0A"/>
    <w:rsid w:val="795D3A81"/>
    <w:rsid w:val="798B088A"/>
    <w:rsid w:val="79AC25AE"/>
    <w:rsid w:val="79C618C2"/>
    <w:rsid w:val="7A236D15"/>
    <w:rsid w:val="7B2F16E9"/>
    <w:rsid w:val="7B430CF1"/>
    <w:rsid w:val="7B914152"/>
    <w:rsid w:val="7B915F00"/>
    <w:rsid w:val="7BE129E3"/>
    <w:rsid w:val="7C1F52BA"/>
    <w:rsid w:val="7C29438A"/>
    <w:rsid w:val="7C63164A"/>
    <w:rsid w:val="7CA81753"/>
    <w:rsid w:val="7CDD764F"/>
    <w:rsid w:val="7CF16C56"/>
    <w:rsid w:val="7D1D5C9D"/>
    <w:rsid w:val="7D456FA2"/>
    <w:rsid w:val="7D73780A"/>
    <w:rsid w:val="7D831878"/>
    <w:rsid w:val="7D8950E1"/>
    <w:rsid w:val="7D965A4F"/>
    <w:rsid w:val="7DAD28DC"/>
    <w:rsid w:val="7E327526"/>
    <w:rsid w:val="7E3D5ECB"/>
    <w:rsid w:val="7E471565"/>
    <w:rsid w:val="7E5020A2"/>
    <w:rsid w:val="7E551467"/>
    <w:rsid w:val="7E9B156F"/>
    <w:rsid w:val="7EE60311"/>
    <w:rsid w:val="7F2F3A66"/>
    <w:rsid w:val="7F3F7448"/>
    <w:rsid w:val="7F846D11"/>
    <w:rsid w:val="7F963AE5"/>
    <w:rsid w:val="7FD05249"/>
    <w:rsid w:val="7FEC1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0"/>
    <w:autoRedefine/>
    <w:qFormat/>
    <w:uiPriority w:val="0"/>
    <w:pPr>
      <w:keepNext/>
      <w:keepLines/>
      <w:spacing w:before="260" w:after="260" w:line="416" w:lineRule="auto"/>
      <w:outlineLvl w:val="1"/>
    </w:pPr>
    <w:rPr>
      <w:rFonts w:ascii="Cambria" w:hAnsi="Cambria"/>
      <w:b/>
      <w:bCs/>
      <w:sz w:val="32"/>
      <w:szCs w:val="32"/>
    </w:rPr>
  </w:style>
  <w:style w:type="character" w:default="1" w:styleId="17">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4">
    <w:name w:val="Document Map"/>
    <w:basedOn w:val="1"/>
    <w:link w:val="21"/>
    <w:autoRedefine/>
    <w:qFormat/>
    <w:uiPriority w:val="0"/>
    <w:rPr>
      <w:rFonts w:ascii="宋体"/>
      <w:sz w:val="18"/>
      <w:szCs w:val="18"/>
    </w:rPr>
  </w:style>
  <w:style w:type="paragraph" w:styleId="5">
    <w:name w:val="annotation text"/>
    <w:basedOn w:val="1"/>
    <w:link w:val="22"/>
    <w:autoRedefine/>
    <w:qFormat/>
    <w:uiPriority w:val="0"/>
    <w:pPr>
      <w:jc w:val="left"/>
    </w:pPr>
    <w:rPr>
      <w:szCs w:val="24"/>
    </w:rPr>
  </w:style>
  <w:style w:type="paragraph" w:styleId="6">
    <w:name w:val="Body Text"/>
    <w:basedOn w:val="1"/>
    <w:link w:val="23"/>
    <w:autoRedefine/>
    <w:qFormat/>
    <w:uiPriority w:val="0"/>
    <w:pPr>
      <w:spacing w:after="120"/>
    </w:pPr>
  </w:style>
  <w:style w:type="paragraph" w:styleId="7">
    <w:name w:val="Body Text Indent"/>
    <w:basedOn w:val="1"/>
    <w:autoRedefine/>
    <w:qFormat/>
    <w:uiPriority w:val="0"/>
    <w:pPr>
      <w:ind w:firstLine="630"/>
    </w:pPr>
    <w:rPr>
      <w:sz w:val="32"/>
      <w:szCs w:val="24"/>
    </w:rPr>
  </w:style>
  <w:style w:type="paragraph" w:styleId="8">
    <w:name w:val="Date"/>
    <w:basedOn w:val="1"/>
    <w:next w:val="1"/>
    <w:link w:val="24"/>
    <w:autoRedefine/>
    <w:qFormat/>
    <w:uiPriority w:val="0"/>
    <w:pPr>
      <w:ind w:left="100" w:leftChars="2500"/>
    </w:pPr>
  </w:style>
  <w:style w:type="paragraph" w:styleId="9">
    <w:name w:val="Body Text Indent 2"/>
    <w:basedOn w:val="1"/>
    <w:link w:val="25"/>
    <w:autoRedefine/>
    <w:qFormat/>
    <w:uiPriority w:val="0"/>
    <w:pPr>
      <w:spacing w:after="120" w:line="480" w:lineRule="auto"/>
      <w:ind w:left="420" w:leftChars="200"/>
    </w:pPr>
  </w:style>
  <w:style w:type="paragraph" w:styleId="10">
    <w:name w:val="Balloon Text"/>
    <w:basedOn w:val="1"/>
    <w:autoRedefine/>
    <w:semiHidden/>
    <w:qFormat/>
    <w:uiPriority w:val="0"/>
    <w:rPr>
      <w:sz w:val="18"/>
      <w:szCs w:val="18"/>
    </w:rPr>
  </w:style>
  <w:style w:type="paragraph" w:styleId="11">
    <w:name w:val="footer"/>
    <w:basedOn w:val="1"/>
    <w:link w:val="26"/>
    <w:autoRedefine/>
    <w:qFormat/>
    <w:uiPriority w:val="99"/>
    <w:pPr>
      <w:tabs>
        <w:tab w:val="center" w:pos="4153"/>
        <w:tab w:val="right" w:pos="8306"/>
      </w:tabs>
      <w:snapToGrid w:val="0"/>
      <w:jc w:val="left"/>
    </w:pPr>
    <w:rPr>
      <w:sz w:val="18"/>
      <w:szCs w:val="18"/>
    </w:rPr>
  </w:style>
  <w:style w:type="paragraph" w:styleId="12">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unhideWhenUsed/>
    <w:qFormat/>
    <w:uiPriority w:val="39"/>
    <w:rPr>
      <w:rFonts w:ascii="Calibri" w:hAnsi="Calibri"/>
    </w:rPr>
  </w:style>
  <w:style w:type="paragraph" w:styleId="14">
    <w:name w:val="Normal (Web)"/>
    <w:basedOn w:val="1"/>
    <w:autoRedefine/>
    <w:qFormat/>
    <w:uiPriority w:val="0"/>
    <w:pPr>
      <w:spacing w:before="100" w:beforeAutospacing="1" w:after="100" w:afterAutospacing="1"/>
      <w:jc w:val="left"/>
    </w:pPr>
    <w:rPr>
      <w:kern w:val="0"/>
      <w:sz w:val="24"/>
    </w:rPr>
  </w:style>
  <w:style w:type="paragraph" w:styleId="15">
    <w:name w:val="annotation subject"/>
    <w:basedOn w:val="5"/>
    <w:next w:val="5"/>
    <w:link w:val="27"/>
    <w:autoRedefine/>
    <w:qFormat/>
    <w:uiPriority w:val="0"/>
    <w:rPr>
      <w:b/>
      <w:bCs/>
      <w:szCs w:val="22"/>
    </w:rPr>
  </w:style>
  <w:style w:type="character" w:styleId="18">
    <w:name w:val="Hyperlink"/>
    <w:autoRedefine/>
    <w:unhideWhenUsed/>
    <w:qFormat/>
    <w:uiPriority w:val="99"/>
    <w:rPr>
      <w:color w:val="0000FF"/>
      <w:u w:val="single"/>
    </w:rPr>
  </w:style>
  <w:style w:type="character" w:styleId="19">
    <w:name w:val="annotation reference"/>
    <w:autoRedefine/>
    <w:qFormat/>
    <w:uiPriority w:val="0"/>
    <w:rPr>
      <w:sz w:val="21"/>
      <w:szCs w:val="21"/>
    </w:rPr>
  </w:style>
  <w:style w:type="character" w:customStyle="1" w:styleId="20">
    <w:name w:val="标题 2 Char"/>
    <w:link w:val="3"/>
    <w:autoRedefine/>
    <w:semiHidden/>
    <w:qFormat/>
    <w:uiPriority w:val="0"/>
    <w:rPr>
      <w:rFonts w:ascii="Cambria" w:hAnsi="Cambria" w:eastAsia="宋体" w:cs="Times New Roman"/>
      <w:b/>
      <w:bCs/>
      <w:kern w:val="2"/>
      <w:sz w:val="32"/>
      <w:szCs w:val="32"/>
    </w:rPr>
  </w:style>
  <w:style w:type="character" w:customStyle="1" w:styleId="21">
    <w:name w:val="文档结构图 Char"/>
    <w:link w:val="4"/>
    <w:autoRedefine/>
    <w:qFormat/>
    <w:uiPriority w:val="0"/>
    <w:rPr>
      <w:rFonts w:ascii="宋体"/>
      <w:kern w:val="2"/>
      <w:sz w:val="18"/>
      <w:szCs w:val="18"/>
    </w:rPr>
  </w:style>
  <w:style w:type="character" w:customStyle="1" w:styleId="22">
    <w:name w:val="批注文字 Char1"/>
    <w:link w:val="5"/>
    <w:autoRedefine/>
    <w:qFormat/>
    <w:uiPriority w:val="0"/>
    <w:rPr>
      <w:kern w:val="2"/>
      <w:sz w:val="21"/>
      <w:szCs w:val="24"/>
    </w:rPr>
  </w:style>
  <w:style w:type="character" w:customStyle="1" w:styleId="23">
    <w:name w:val="正文文本 Char"/>
    <w:link w:val="6"/>
    <w:autoRedefine/>
    <w:qFormat/>
    <w:uiPriority w:val="0"/>
    <w:rPr>
      <w:kern w:val="2"/>
      <w:sz w:val="21"/>
      <w:szCs w:val="22"/>
    </w:rPr>
  </w:style>
  <w:style w:type="character" w:customStyle="1" w:styleId="24">
    <w:name w:val="日期 Char"/>
    <w:link w:val="8"/>
    <w:autoRedefine/>
    <w:qFormat/>
    <w:uiPriority w:val="0"/>
    <w:rPr>
      <w:kern w:val="2"/>
      <w:sz w:val="21"/>
      <w:szCs w:val="22"/>
    </w:rPr>
  </w:style>
  <w:style w:type="character" w:customStyle="1" w:styleId="25">
    <w:name w:val="正文文本缩进 2 Char"/>
    <w:link w:val="9"/>
    <w:autoRedefine/>
    <w:qFormat/>
    <w:uiPriority w:val="0"/>
    <w:rPr>
      <w:kern w:val="2"/>
      <w:sz w:val="21"/>
      <w:szCs w:val="22"/>
    </w:rPr>
  </w:style>
  <w:style w:type="character" w:customStyle="1" w:styleId="26">
    <w:name w:val="页脚 Char"/>
    <w:link w:val="11"/>
    <w:autoRedefine/>
    <w:qFormat/>
    <w:uiPriority w:val="99"/>
    <w:rPr>
      <w:kern w:val="2"/>
      <w:sz w:val="18"/>
      <w:szCs w:val="18"/>
    </w:rPr>
  </w:style>
  <w:style w:type="character" w:customStyle="1" w:styleId="27">
    <w:name w:val="批注主题 Char"/>
    <w:link w:val="15"/>
    <w:autoRedefine/>
    <w:qFormat/>
    <w:uiPriority w:val="0"/>
    <w:rPr>
      <w:b/>
      <w:bCs/>
      <w:kern w:val="2"/>
      <w:sz w:val="21"/>
      <w:szCs w:val="22"/>
    </w:rPr>
  </w:style>
  <w:style w:type="paragraph" w:customStyle="1" w:styleId="28">
    <w:name w:val="4、"/>
    <w:basedOn w:val="29"/>
    <w:next w:val="30"/>
    <w:autoRedefine/>
    <w:qFormat/>
    <w:uiPriority w:val="0"/>
    <w:pPr>
      <w:spacing w:before="50" w:beforeLines="50" w:after="50" w:afterLines="50"/>
      <w:outlineLvl w:val="3"/>
    </w:pPr>
    <w:rPr>
      <w:rFonts w:ascii="Calibri" w:hAnsi="Calibri"/>
    </w:rPr>
  </w:style>
  <w:style w:type="paragraph" w:customStyle="1" w:styleId="29">
    <w:name w:val="文一"/>
    <w:basedOn w:val="1"/>
    <w:autoRedefine/>
    <w:qFormat/>
    <w:uiPriority w:val="0"/>
    <w:pPr>
      <w:topLinePunct/>
      <w:adjustRightInd w:val="0"/>
      <w:snapToGrid w:val="0"/>
      <w:spacing w:line="360" w:lineRule="auto"/>
      <w:ind w:firstLine="200" w:firstLineChars="200"/>
    </w:pPr>
    <w:rPr>
      <w:snapToGrid w:val="0"/>
      <w:spacing w:val="4"/>
      <w:sz w:val="24"/>
      <w:szCs w:val="24"/>
    </w:rPr>
  </w:style>
  <w:style w:type="paragraph" w:customStyle="1" w:styleId="30">
    <w:name w:val="真正文"/>
    <w:basedOn w:val="1"/>
    <w:autoRedefine/>
    <w:qFormat/>
    <w:uiPriority w:val="0"/>
    <w:pPr>
      <w:spacing w:before="50" w:beforeLines="50" w:after="50" w:afterLines="50" w:line="360" w:lineRule="auto"/>
      <w:ind w:firstLine="899" w:firstLineChars="200"/>
    </w:pPr>
    <w:rPr>
      <w:rFonts w:ascii="Calibri" w:hAnsi="Calibri"/>
      <w:sz w:val="24"/>
    </w:rPr>
  </w:style>
  <w:style w:type="paragraph" w:styleId="31">
    <w:name w:val="List Paragraph"/>
    <w:basedOn w:val="1"/>
    <w:autoRedefine/>
    <w:qFormat/>
    <w:uiPriority w:val="34"/>
    <w:pPr>
      <w:ind w:firstLine="420" w:firstLineChars="200"/>
    </w:pPr>
    <w:rPr>
      <w:rFonts w:ascii="Calibri" w:hAnsi="Calibri"/>
    </w:rPr>
  </w:style>
  <w:style w:type="paragraph" w:customStyle="1" w:styleId="32">
    <w:name w:val="文字"/>
    <w:basedOn w:val="1"/>
    <w:autoRedefine/>
    <w:qFormat/>
    <w:uiPriority w:val="0"/>
    <w:pPr>
      <w:spacing w:line="360" w:lineRule="auto"/>
      <w:ind w:firstLine="200" w:firstLineChars="200"/>
    </w:pPr>
    <w:rPr>
      <w:rFonts w:hAnsi="宋体"/>
      <w:sz w:val="24"/>
      <w:szCs w:val="24"/>
    </w:rPr>
  </w:style>
  <w:style w:type="paragraph" w:customStyle="1" w:styleId="33">
    <w:name w:val="正文1"/>
    <w:autoRedefine/>
    <w:qFormat/>
    <w:uiPriority w:val="0"/>
    <w:pPr>
      <w:jc w:val="both"/>
    </w:pPr>
    <w:rPr>
      <w:rFonts w:ascii="等线" w:hAnsi="等线" w:eastAsia="宋体" w:cs="宋体"/>
      <w:kern w:val="2"/>
      <w:sz w:val="21"/>
      <w:szCs w:val="21"/>
      <w:lang w:val="en-US" w:eastAsia="zh-CN" w:bidi="ar-SA"/>
    </w:rPr>
  </w:style>
  <w:style w:type="paragraph" w:customStyle="1" w:styleId="34">
    <w:name w:val="表格文字（居中）"/>
    <w:basedOn w:val="1"/>
    <w:autoRedefine/>
    <w:qFormat/>
    <w:uiPriority w:val="0"/>
    <w:pPr>
      <w:widowControl/>
      <w:jc w:val="center"/>
    </w:pPr>
    <w:rPr>
      <w:rFonts w:ascii="等线" w:hAnsi="等线"/>
      <w:szCs w:val="21"/>
    </w:rPr>
  </w:style>
  <w:style w:type="character" w:customStyle="1" w:styleId="35">
    <w:name w:val="批注文字 Char"/>
    <w:autoRedefine/>
    <w:semiHidden/>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2921</Words>
  <Characters>3029</Characters>
  <Lines>1</Lines>
  <Paragraphs>6</Paragraphs>
  <TotalTime>24</TotalTime>
  <ScaleCrop>false</ScaleCrop>
  <LinksUpToDate>false</LinksUpToDate>
  <CharactersWithSpaces>3093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2017-06-10T03:12:00Z</dcterms:created>
  <dc:creator>微软用户</dc:creator>
  <cp:lastModifiedBy>平歌</cp:lastModifiedBy>
  <cp:lastPrinted>2020-10-14T02:54:00Z</cp:lastPrinted>
  <dcterms:modified xsi:type="dcterms:W3CDTF">2024-03-09T07:40:12Z</dcterms:modified>
  <dc:title>内部资料，注意保管</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CEE0DBA9747E4B44843A58A619CF2ACA_13</vt:lpwstr>
  </property>
</Properties>
</file>